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after="20" w:line="480" w:lineRule="atLeast"/>
        <w:rPr>
          <w:rStyle w:val="None"/>
          <w:b w:val="1"/>
          <w:bCs w:val="1"/>
          <w:color w:val="e0b331"/>
          <w:sz w:val="50"/>
          <w:szCs w:val="50"/>
          <w:u w:color="e0b331"/>
          <w:shd w:val="clear" w:color="auto" w:fill="ffffff"/>
        </w:rPr>
      </w:pPr>
      <w:r>
        <w:rPr>
          <w:rStyle w:val="None"/>
          <w:b w:val="1"/>
          <w:bCs w:val="1"/>
          <w:color w:val="929292"/>
          <w:sz w:val="60"/>
          <w:szCs w:val="60"/>
          <w:u w:color="929292"/>
          <w:shd w:val="clear" w:color="auto" w:fill="ffffff"/>
          <w:rtl w:val="0"/>
          <w:lang w:val="de-DE"/>
        </w:rPr>
        <w:t>Wir demokratisieren die Emission</w:t>
      </w:r>
      <w:r>
        <w:rPr>
          <w:rStyle w:val="None"/>
          <w:rFonts w:ascii="Times New Roman" w:cs="Times New Roman" w:hAnsi="Times New Roman" w:eastAsia="Times New Roman"/>
          <w:b w:val="1"/>
          <w:bCs w:val="1"/>
          <w:color w:val="929292"/>
          <w:sz w:val="60"/>
          <w:szCs w:val="60"/>
          <w:u w:color="929292"/>
          <w:shd w:val="clear" w:color="auto" w:fill="ffffff"/>
          <w:lang w:val="en-US"/>
        </w:rPr>
        <w:drawing>
          <wp:anchor distT="152400" distB="152400" distL="152400" distR="152400" simplePos="0" relativeHeight="251663360" behindDoc="0" locked="0" layoutInCell="1" allowOverlap="1">
            <wp:simplePos x="0" y="0"/>
            <wp:positionH relativeFrom="page">
              <wp:posOffset>713741</wp:posOffset>
            </wp:positionH>
            <wp:positionV relativeFrom="page">
              <wp:posOffset>568621</wp:posOffset>
            </wp:positionV>
            <wp:extent cx="2340608" cy="688416"/>
            <wp:effectExtent l="0" t="0" r="0" b="0"/>
            <wp:wrapThrough wrapText="bothSides" distL="152400" distR="152400">
              <wp:wrapPolygon edited="1">
                <wp:start x="0" y="0"/>
                <wp:lineTo x="21600" y="0"/>
                <wp:lineTo x="21600" y="21600"/>
                <wp:lineTo x="0" y="21600"/>
                <wp:lineTo x="0" y="0"/>
              </wp:wrapPolygon>
            </wp:wrapThrough>
            <wp:docPr id="1073741825" name="officeArt object" descr="Screenshot 2018-01-15 20.01.55.png"/>
            <wp:cNvGraphicFramePr/>
            <a:graphic xmlns:a="http://schemas.openxmlformats.org/drawingml/2006/main">
              <a:graphicData uri="http://schemas.openxmlformats.org/drawingml/2006/picture">
                <pic:pic xmlns:pic="http://schemas.openxmlformats.org/drawingml/2006/picture">
                  <pic:nvPicPr>
                    <pic:cNvPr id="1073741825" name="Screenshot 2018-01-15 20.01.55.png" descr="Screenshot 2018-01-15 20.01.55.png"/>
                    <pic:cNvPicPr>
                      <a:picLocks noChangeAspect="1"/>
                    </pic:cNvPicPr>
                  </pic:nvPicPr>
                  <pic:blipFill>
                    <a:blip r:embed="rId4">
                      <a:extLst/>
                    </a:blip>
                    <a:stretch>
                      <a:fillRect/>
                    </a:stretch>
                  </pic:blipFill>
                  <pic:spPr>
                    <a:xfrm>
                      <a:off x="0" y="0"/>
                      <a:ext cx="2340608" cy="688416"/>
                    </a:xfrm>
                    <a:prstGeom prst="rect">
                      <a:avLst/>
                    </a:prstGeom>
                    <a:ln w="12700" cap="flat">
                      <a:noFill/>
                      <a:miter lim="400000"/>
                    </a:ln>
                    <a:effectLst/>
                  </pic:spPr>
                </pic:pic>
              </a:graphicData>
            </a:graphic>
          </wp:anchor>
        </w:drawing>
      </w:r>
      <w:r>
        <w:rPr>
          <w:rStyle w:val="None"/>
          <w:b w:val="1"/>
          <w:bCs w:val="1"/>
          <w:color w:val="929292"/>
          <w:sz w:val="60"/>
          <w:szCs w:val="60"/>
          <w:u w:color="929292"/>
          <w:shd w:val="clear" w:color="auto" w:fill="ffffff"/>
          <w:rtl w:val="0"/>
          <w:lang w:val="de-DE"/>
        </w:rPr>
        <w:t xml:space="preserve"> von Finanzprodukten.</w:t>
      </w:r>
      <w:r>
        <w:rPr>
          <w:rStyle w:val="None"/>
          <w:b w:val="1"/>
          <w:bCs w:val="1"/>
          <w:color w:val="e0b331"/>
          <w:sz w:val="75"/>
          <w:szCs w:val="75"/>
          <w:u w:color="e0b331"/>
          <w:shd w:val="clear" w:color="auto" w:fill="ffffff"/>
          <w:rtl w:val="0"/>
          <w:lang w:val="de-DE"/>
        </w:rPr>
        <w:t xml:space="preserve"> </w:t>
      </w:r>
    </w:p>
    <w:p>
      <w:pPr>
        <w:pStyle w:val="Default"/>
        <w:spacing w:after="40" w:line="480" w:lineRule="atLeast"/>
        <w:jc w:val="both"/>
        <w:rPr>
          <w:rStyle w:val="None"/>
          <w:rFonts w:ascii="Corporate S Light" w:cs="Corporate S Light" w:hAnsi="Corporate S Light" w:eastAsia="Corporate S Light"/>
          <w:color w:val="e7b655"/>
          <w:sz w:val="18"/>
          <w:szCs w:val="18"/>
          <w:u w:color="e7b655"/>
          <w:shd w:val="clear" w:color="auto" w:fill="ffffff"/>
          <w:lang w:val="de-DE"/>
        </w:rPr>
      </w:pPr>
      <w:r>
        <w:rPr>
          <w:rStyle w:val="None"/>
          <w:rFonts w:ascii="Corporate S Light" w:hAnsi="Corporate S Light"/>
          <w:color w:val="e7b655"/>
          <w:sz w:val="53"/>
          <w:szCs w:val="53"/>
          <w:u w:color="e7b655"/>
          <w:shd w:val="clear" w:color="auto" w:fill="ffffff"/>
          <w:rtl w:val="0"/>
          <w:lang w:val="de-DE"/>
        </w:rPr>
        <w:t>Wir befreien die Buy-Side von der Sell-Side.</w:t>
      </w:r>
    </w:p>
    <w:p>
      <w:pPr>
        <w:pStyle w:val="Default"/>
        <w:spacing w:line="340" w:lineRule="atLeast"/>
        <w:jc w:val="both"/>
        <w:rPr>
          <w:rStyle w:val="None"/>
          <w:rFonts w:ascii="Corporate S Light" w:cs="Corporate S Light" w:hAnsi="Corporate S Light" w:eastAsia="Corporate S Light"/>
          <w:color w:val="929292"/>
          <w:u w:color="929292"/>
          <w:shd w:val="clear" w:color="auto" w:fill="ffffff"/>
          <w:lang w:val="de-DE"/>
        </w:rPr>
      </w:pPr>
      <w:r>
        <w:rPr>
          <w:rStyle w:val="None"/>
          <w:rFonts w:ascii="Corporate S Light" w:hAnsi="Corporate S Light"/>
          <w:color w:val="929292"/>
          <w:u w:color="929292"/>
          <w:shd w:val="clear" w:color="auto" w:fill="ffffff"/>
          <w:rtl w:val="0"/>
          <w:lang w:val="de-DE"/>
        </w:rPr>
        <w:t>Wir bieten unseren Kunden die M</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glichkeit, ihre eigenen massgeschneiderten Finanzprodukte und Anlagel</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sungen zu entwickeln. Hierzu stellen wir ihnen die Instrumente und Strukturen f</w:t>
      </w:r>
      <w:r>
        <w:rPr>
          <w:rStyle w:val="None"/>
          <w:rFonts w:ascii="Corporate S Light" w:hAnsi="Corporate S Light" w:hint="default"/>
          <w:color w:val="929292"/>
          <w:u w:color="929292"/>
          <w:shd w:val="clear" w:color="auto" w:fill="ffffff"/>
          <w:rtl w:val="0"/>
          <w:lang w:val="de-DE"/>
        </w:rPr>
        <w:t>ü</w:t>
      </w:r>
      <w:r>
        <w:rPr>
          <w:rStyle w:val="None"/>
          <w:rFonts w:ascii="Corporate S Light" w:hAnsi="Corporate S Light"/>
          <w:color w:val="929292"/>
          <w:u w:color="929292"/>
          <w:shd w:val="clear" w:color="auto" w:fill="ffffff"/>
          <w:rtl w:val="0"/>
          <w:lang w:val="de-DE"/>
        </w:rPr>
        <w:t>r die Erstellung und den Betrieb erstklassiger ausserbilanzieller Emissionsvehikel (SPV) zur Verf</w:t>
      </w:r>
      <w:r>
        <w:rPr>
          <w:rStyle w:val="None"/>
          <w:rFonts w:ascii="Corporate S Light" w:hAnsi="Corporate S Light" w:hint="default"/>
          <w:color w:val="929292"/>
          <w:u w:color="929292"/>
          <w:shd w:val="clear" w:color="auto" w:fill="ffffff"/>
          <w:rtl w:val="0"/>
          <w:lang w:val="de-DE"/>
        </w:rPr>
        <w:t>ü</w:t>
      </w:r>
      <w:r>
        <w:rPr>
          <w:rStyle w:val="None"/>
          <w:rFonts w:ascii="Corporate S Light" w:hAnsi="Corporate S Light"/>
          <w:color w:val="929292"/>
          <w:u w:color="929292"/>
          <w:shd w:val="clear" w:color="auto" w:fill="ffffff"/>
          <w:rtl w:val="0"/>
          <w:lang w:val="de-DE"/>
        </w:rPr>
        <w:t>gung. Wir schaffen einzigartige L</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sungen, um ihr Angebot und ihre Dienstleistungen zu erweitern sowie die Kundenbindung zu vergr</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ssern, indem wir die Emission von Finanzprodukten auf die Buy-Side, d.h. zum Eigent</w:t>
      </w:r>
      <w:r>
        <w:rPr>
          <w:rStyle w:val="None"/>
          <w:rFonts w:ascii="Corporate S Light" w:hAnsi="Corporate S Light" w:hint="default"/>
          <w:color w:val="929292"/>
          <w:u w:color="929292"/>
          <w:shd w:val="clear" w:color="auto" w:fill="ffffff"/>
          <w:rtl w:val="0"/>
          <w:lang w:val="de-DE"/>
        </w:rPr>
        <w:t>ü</w:t>
      </w:r>
      <w:r>
        <w:rPr>
          <w:rStyle w:val="None"/>
          <w:rFonts w:ascii="Corporate S Light" w:hAnsi="Corporate S Light"/>
          <w:color w:val="929292"/>
          <w:u w:color="929292"/>
          <w:shd w:val="clear" w:color="auto" w:fill="ffffff"/>
          <w:rtl w:val="0"/>
          <w:lang w:val="de-DE"/>
        </w:rPr>
        <w:t>mer des Kapitals und dessen Verwalter verlagern. Investoren, Distributoren und Asset-Manager erhalten die M</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glichkeit, ihre Verm</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genswerte in unbegrenzter Kapazit</w:t>
      </w:r>
      <w:r>
        <w:rPr>
          <w:rStyle w:val="None"/>
          <w:rFonts w:ascii="Corporate S Light" w:hAnsi="Corporate S Light" w:hint="default"/>
          <w:color w:val="929292"/>
          <w:u w:color="929292"/>
          <w:shd w:val="clear" w:color="auto" w:fill="ffffff"/>
          <w:rtl w:val="0"/>
          <w:lang w:val="de-DE"/>
        </w:rPr>
        <w:t>ä</w:t>
      </w:r>
      <w:r>
        <w:rPr>
          <w:rStyle w:val="None"/>
          <w:rFonts w:ascii="Corporate S Light" w:hAnsi="Corporate S Light"/>
          <w:color w:val="929292"/>
          <w:u w:color="929292"/>
          <w:shd w:val="clear" w:color="auto" w:fill="ffffff"/>
          <w:rtl w:val="0"/>
          <w:lang w:val="de-DE"/>
        </w:rPr>
        <w:t>t ausserhalb der Bilanz mit flexibler Transparenz und Kontrahentenrisiko zu verbriefen. Dies bildet eine klare und einfache L</w:t>
      </w:r>
      <w:r>
        <w:rPr>
          <w:rStyle w:val="None"/>
          <w:rFonts w:ascii="Corporate S Light" w:hAnsi="Corporate S Light" w:hint="default"/>
          <w:color w:val="929292"/>
          <w:u w:color="929292"/>
          <w:shd w:val="clear" w:color="auto" w:fill="ffffff"/>
          <w:rtl w:val="0"/>
          <w:lang w:val="de-DE"/>
        </w:rPr>
        <w:t>ö</w:t>
      </w:r>
      <w:r>
        <w:rPr>
          <w:rStyle w:val="None"/>
          <w:rFonts w:ascii="Corporate S Light" w:hAnsi="Corporate S Light"/>
          <w:color w:val="929292"/>
          <w:u w:color="929292"/>
          <w:shd w:val="clear" w:color="auto" w:fill="ffffff"/>
          <w:rtl w:val="0"/>
          <w:lang w:val="de-DE"/>
        </w:rPr>
        <w:t>sung, die Anlagebed</w:t>
      </w:r>
      <w:r>
        <w:rPr>
          <w:rStyle w:val="None"/>
          <w:rFonts w:ascii="Corporate S Light" w:hAnsi="Corporate S Light" w:hint="default"/>
          <w:color w:val="929292"/>
          <w:u w:color="929292"/>
          <w:shd w:val="clear" w:color="auto" w:fill="ffffff"/>
          <w:rtl w:val="0"/>
          <w:lang w:val="de-DE"/>
        </w:rPr>
        <w:t>ü</w:t>
      </w:r>
      <w:r>
        <w:rPr>
          <w:rStyle w:val="None"/>
          <w:rFonts w:ascii="Corporate S Light" w:hAnsi="Corporate S Light"/>
          <w:color w:val="929292"/>
          <w:u w:color="929292"/>
          <w:shd w:val="clear" w:color="auto" w:fill="ffffff"/>
          <w:rtl w:val="0"/>
          <w:lang w:val="de-DE"/>
        </w:rPr>
        <w:t>rfnisse ohne konventionelle Emittenten umzusetzen.</w:t>
      </w:r>
      <w:r>
        <w:rPr>
          <w:rStyle w:val="None"/>
          <w:rFonts w:ascii="Corporate S Light" w:cs="Corporate S Light" w:hAnsi="Corporate S Light" w:eastAsia="Corporate S Light"/>
          <w:color w:val="929292"/>
          <w:u w:color="929292"/>
          <w:shd w:val="clear" w:color="auto" w:fill="ffffff"/>
          <w:lang w:val="de-DE"/>
        </w:rPr>
        <mc:AlternateContent>
          <mc:Choice Requires="wps">
            <w:drawing>
              <wp:anchor distT="0" distB="0" distL="0" distR="0" simplePos="0" relativeHeight="251662336" behindDoc="0" locked="0" layoutInCell="1" allowOverlap="1">
                <wp:simplePos x="0" y="0"/>
                <wp:positionH relativeFrom="page">
                  <wp:posOffset>311457</wp:posOffset>
                </wp:positionH>
                <wp:positionV relativeFrom="line">
                  <wp:posOffset>541601</wp:posOffset>
                </wp:positionV>
                <wp:extent cx="3612844" cy="1732959"/>
                <wp:effectExtent l="0" t="0" r="0" b="0"/>
                <wp:wrapNone/>
                <wp:docPr id="1073741826" name="officeArt object" descr="officeArt object"/>
                <wp:cNvGraphicFramePr/>
                <a:graphic xmlns:a="http://schemas.openxmlformats.org/drawingml/2006/main">
                  <a:graphicData uri="http://schemas.microsoft.com/office/word/2010/wordprocessingShape">
                    <wps:wsp>
                      <wps:cNvSpPr txBox="1"/>
                      <wps:spPr>
                        <a:xfrm>
                          <a:off x="0" y="0"/>
                          <a:ext cx="3612844" cy="1732959"/>
                        </a:xfrm>
                        <a:prstGeom prst="rect">
                          <a:avLst/>
                        </a:prstGeom>
                        <a:solidFill>
                          <a:srgbClr val="FFFFFF"/>
                        </a:solidFill>
                        <a:ln w="12700" cap="flat">
                          <a:solidFill>
                            <a:srgbClr val="E7B755"/>
                          </a:solidFill>
                          <a:prstDash val="solid"/>
                          <a:round/>
                        </a:ln>
                        <a:effectLst/>
                      </wps:spPr>
                      <wps:txbx>
                        <w:txbxContent>
                          <w:p>
                            <w:pPr>
                              <w:pStyle w:val="Label A"/>
                              <w:tabs>
                                <w:tab w:val="left" w:pos="1440"/>
                                <w:tab w:val="left" w:pos="2880"/>
                                <w:tab w:val="left" w:pos="4320"/>
                              </w:tabs>
                              <w:jc w:val="center"/>
                              <w:rPr>
                                <w:rStyle w:val="None"/>
                                <w:rFonts w:ascii="Corporate S Light" w:cs="Corporate S Light" w:hAnsi="Corporate S Light" w:eastAsia="Corporate S Light"/>
                                <w:color w:val="e7b655"/>
                                <w:sz w:val="28"/>
                                <w:szCs w:val="28"/>
                                <w:u w:color="fcf807"/>
                                <w:lang w:val="de-DE"/>
                              </w:rPr>
                            </w:pPr>
                            <w:r>
                              <w:rPr>
                                <w:rStyle w:val="None"/>
                                <w:rFonts w:ascii="Corporate S Light" w:hAnsi="Corporate S Light"/>
                                <w:color w:val="e7b655"/>
                                <w:sz w:val="28"/>
                                <w:szCs w:val="28"/>
                                <w:u w:color="fcf807"/>
                                <w:rtl w:val="0"/>
                                <w:lang w:val="de-DE"/>
                              </w:rPr>
                              <w:t>BILANZNEUTRAL</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MASSGESCHNEIDERTES EMISSIONSVEHIKEL</w:t>
                            </w:r>
                          </w:p>
                          <w:p>
                            <w:pPr>
                              <w:pStyle w:val="Label A"/>
                              <w:tabs>
                                <w:tab w:val="left" w:pos="1440"/>
                                <w:tab w:val="left" w:pos="2880"/>
                                <w:tab w:val="left" w:pos="4320"/>
                              </w:tabs>
                              <w:jc w:val="center"/>
                              <w:rPr>
                                <w:rStyle w:val="None"/>
                                <w:rFonts w:ascii="Corporate S Light" w:cs="Corporate S Light" w:hAnsi="Corporate S Light" w:eastAsia="Corporate S Light"/>
                                <w:color w:val="e7b655"/>
                                <w:sz w:val="28"/>
                                <w:szCs w:val="28"/>
                                <w:u w:color="fcf807"/>
                                <w:lang w:val="de-DE"/>
                              </w:rPr>
                            </w:pPr>
                            <w:r>
                              <w:rPr>
                                <w:rStyle w:val="None"/>
                                <w:rFonts w:ascii="Corporate S Light" w:hAnsi="Corporate S Light"/>
                                <w:color w:val="e7b655"/>
                                <w:sz w:val="28"/>
                                <w:szCs w:val="28"/>
                                <w:u w:color="fcf807"/>
                                <w:rtl w:val="0"/>
                                <w:lang w:val="de-DE"/>
                              </w:rPr>
                              <w:t>REGULATORISCH KOMPATIBEL(MIFID)</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SCHWEIZER ZAHLSTELLE</w:t>
                            </w:r>
                          </w:p>
                          <w:p>
                            <w:pPr>
                              <w:pStyle w:val="Label A"/>
                              <w:tabs>
                                <w:tab w:val="left" w:pos="1440"/>
                                <w:tab w:val="left" w:pos="2880"/>
                                <w:tab w:val="left" w:pos="4320"/>
                              </w:tabs>
                              <w:jc w:val="center"/>
                              <w:rPr>
                                <w:rStyle w:val="None"/>
                                <w:rFonts w:ascii="Corporate S Light" w:cs="Corporate S Light" w:hAnsi="Corporate S Light" w:eastAsia="Corporate S Light"/>
                                <w:color w:val="e7b655"/>
                                <w:sz w:val="28"/>
                                <w:szCs w:val="28"/>
                                <w:u w:color="fcf807"/>
                                <w:lang w:val="de-DE"/>
                              </w:rPr>
                            </w:pPr>
                            <w:r>
                              <w:rPr>
                                <w:rStyle w:val="None"/>
                                <w:rFonts w:ascii="Corporate S Light" w:hAnsi="Corporate S Light"/>
                                <w:color w:val="e7b655"/>
                                <w:sz w:val="28"/>
                                <w:szCs w:val="28"/>
                                <w:u w:color="fcf807"/>
                                <w:rtl w:val="0"/>
                                <w:lang w:val="de-DE"/>
                              </w:rPr>
                              <w:t>VERSCHIEDE OFF-SHORE STANDORTE</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30"/>
                                <w:szCs w:val="30"/>
                                <w:u w:color="929292"/>
                                <w:lang w:val="de-DE"/>
                              </w:rPr>
                            </w:pPr>
                            <w:r>
                              <w:rPr>
                                <w:rStyle w:val="None"/>
                                <w:rFonts w:ascii="Corporate S Light" w:hAnsi="Corporate S Light"/>
                                <w:color w:val="929292"/>
                                <w:sz w:val="28"/>
                                <w:szCs w:val="28"/>
                                <w:u w:color="929292"/>
                                <w:rtl w:val="0"/>
                                <w:lang w:val="de-DE"/>
                              </w:rPr>
                              <w:t xml:space="preserve">OFFENE ARCHITEKTUR </w:t>
                            </w:r>
                          </w:p>
                          <w:p>
                            <w:pPr>
                              <w:pStyle w:val="Label A"/>
                              <w:tabs>
                                <w:tab w:val="left" w:pos="1440"/>
                                <w:tab w:val="left" w:pos="2880"/>
                                <w:tab w:val="left" w:pos="4320"/>
                              </w:tabs>
                              <w:jc w:val="center"/>
                            </w:pPr>
                            <w:r>
                              <w:rPr>
                                <w:rStyle w:val="None"/>
                                <w:rFonts w:ascii="Corporate S Light" w:hAnsi="Corporate S Light"/>
                                <w:color w:val="e7b655"/>
                                <w:sz w:val="30"/>
                                <w:szCs w:val="30"/>
                                <w:u w:color="fcf807"/>
                                <w:rtl w:val="0"/>
                                <w:lang w:val="de-DE"/>
                              </w:rPr>
                              <w:t>T</w:t>
                            </w:r>
                            <w:r>
                              <w:rPr>
                                <w:rStyle w:val="None"/>
                                <w:rFonts w:ascii="Corporate S Light" w:hAnsi="Corporate S Light" w:hint="default"/>
                                <w:color w:val="e7b655"/>
                                <w:sz w:val="30"/>
                                <w:szCs w:val="30"/>
                                <w:u w:color="fcf807"/>
                                <w:rtl w:val="0"/>
                                <w:lang w:val="de-DE"/>
                              </w:rPr>
                              <w:t>Ä</w:t>
                            </w:r>
                            <w:r>
                              <w:rPr>
                                <w:rStyle w:val="None"/>
                                <w:rFonts w:ascii="Corporate S Light" w:hAnsi="Corporate S Light"/>
                                <w:color w:val="e7b655"/>
                                <w:sz w:val="30"/>
                                <w:szCs w:val="30"/>
                                <w:u w:color="fcf807"/>
                                <w:rtl w:val="0"/>
                                <w:lang w:val="de-DE"/>
                              </w:rPr>
                              <w:t>GLICH LIQUIDE</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24.5pt;margin-top:42.6pt;width:284.5pt;height:136.5pt;z-index:251662336;mso-position-horizontal:absolute;mso-position-horizontal-relative:page;mso-position-vertical:absolute;mso-position-vertical-relative:line;mso-wrap-distance-left:0.0pt;mso-wrap-distance-top:0.0pt;mso-wrap-distance-right:0.0pt;mso-wrap-distance-bottom:0.0pt;">
                <v:fill color="#FFFFFF" opacity="100.0%" type="solid"/>
                <v:stroke filltype="solid" color="#E7B755" opacity="100.0%" weight="1.0pt" dashstyle="solid" endcap="flat" joinstyle="round" linestyle="single" startarrow="none" startarrowwidth="medium" startarrowlength="medium" endarrow="none" endarrowwidth="medium" endarrowlength="medium"/>
                <v:textbox>
                  <w:txbxContent>
                    <w:p>
                      <w:pPr>
                        <w:pStyle w:val="Label A"/>
                        <w:tabs>
                          <w:tab w:val="left" w:pos="1440"/>
                          <w:tab w:val="left" w:pos="2880"/>
                          <w:tab w:val="left" w:pos="4320"/>
                        </w:tabs>
                        <w:jc w:val="center"/>
                        <w:rPr>
                          <w:rStyle w:val="None"/>
                          <w:rFonts w:ascii="Corporate S Light" w:cs="Corporate S Light" w:hAnsi="Corporate S Light" w:eastAsia="Corporate S Light"/>
                          <w:color w:val="e7b655"/>
                          <w:sz w:val="28"/>
                          <w:szCs w:val="28"/>
                          <w:u w:color="fcf807"/>
                          <w:lang w:val="de-DE"/>
                        </w:rPr>
                      </w:pPr>
                      <w:r>
                        <w:rPr>
                          <w:rStyle w:val="None"/>
                          <w:rFonts w:ascii="Corporate S Light" w:hAnsi="Corporate S Light"/>
                          <w:color w:val="e7b655"/>
                          <w:sz w:val="28"/>
                          <w:szCs w:val="28"/>
                          <w:u w:color="fcf807"/>
                          <w:rtl w:val="0"/>
                          <w:lang w:val="de-DE"/>
                        </w:rPr>
                        <w:t>BILANZNEUTRAL</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MASSGESCHNEIDERTES EMISSIONSVEHIKEL</w:t>
                      </w:r>
                    </w:p>
                    <w:p>
                      <w:pPr>
                        <w:pStyle w:val="Label A"/>
                        <w:tabs>
                          <w:tab w:val="left" w:pos="1440"/>
                          <w:tab w:val="left" w:pos="2880"/>
                          <w:tab w:val="left" w:pos="4320"/>
                        </w:tabs>
                        <w:jc w:val="center"/>
                        <w:rPr>
                          <w:rStyle w:val="None"/>
                          <w:rFonts w:ascii="Corporate S Light" w:cs="Corporate S Light" w:hAnsi="Corporate S Light" w:eastAsia="Corporate S Light"/>
                          <w:color w:val="e7b655"/>
                          <w:sz w:val="28"/>
                          <w:szCs w:val="28"/>
                          <w:u w:color="fcf807"/>
                          <w:lang w:val="de-DE"/>
                        </w:rPr>
                      </w:pPr>
                      <w:r>
                        <w:rPr>
                          <w:rStyle w:val="None"/>
                          <w:rFonts w:ascii="Corporate S Light" w:hAnsi="Corporate S Light"/>
                          <w:color w:val="e7b655"/>
                          <w:sz w:val="28"/>
                          <w:szCs w:val="28"/>
                          <w:u w:color="fcf807"/>
                          <w:rtl w:val="0"/>
                          <w:lang w:val="de-DE"/>
                        </w:rPr>
                        <w:t>REGULATORISCH KOMPATIBEL(MIFID)</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SCHWEIZER ZAHLSTELLE</w:t>
                      </w:r>
                    </w:p>
                    <w:p>
                      <w:pPr>
                        <w:pStyle w:val="Label A"/>
                        <w:tabs>
                          <w:tab w:val="left" w:pos="1440"/>
                          <w:tab w:val="left" w:pos="2880"/>
                          <w:tab w:val="left" w:pos="4320"/>
                        </w:tabs>
                        <w:jc w:val="center"/>
                        <w:rPr>
                          <w:rStyle w:val="None"/>
                          <w:rFonts w:ascii="Corporate S Light" w:cs="Corporate S Light" w:hAnsi="Corporate S Light" w:eastAsia="Corporate S Light"/>
                          <w:color w:val="e7b655"/>
                          <w:sz w:val="28"/>
                          <w:szCs w:val="28"/>
                          <w:u w:color="fcf807"/>
                          <w:lang w:val="de-DE"/>
                        </w:rPr>
                      </w:pPr>
                      <w:r>
                        <w:rPr>
                          <w:rStyle w:val="None"/>
                          <w:rFonts w:ascii="Corporate S Light" w:hAnsi="Corporate S Light"/>
                          <w:color w:val="e7b655"/>
                          <w:sz w:val="28"/>
                          <w:szCs w:val="28"/>
                          <w:u w:color="fcf807"/>
                          <w:rtl w:val="0"/>
                          <w:lang w:val="de-DE"/>
                        </w:rPr>
                        <w:t>VERSCHIEDE OFF-SHORE STANDORTE</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30"/>
                          <w:szCs w:val="30"/>
                          <w:u w:color="929292"/>
                          <w:lang w:val="de-DE"/>
                        </w:rPr>
                      </w:pPr>
                      <w:r>
                        <w:rPr>
                          <w:rStyle w:val="None"/>
                          <w:rFonts w:ascii="Corporate S Light" w:hAnsi="Corporate S Light"/>
                          <w:color w:val="929292"/>
                          <w:sz w:val="28"/>
                          <w:szCs w:val="28"/>
                          <w:u w:color="929292"/>
                          <w:rtl w:val="0"/>
                          <w:lang w:val="de-DE"/>
                        </w:rPr>
                        <w:t xml:space="preserve">OFFENE ARCHITEKTUR </w:t>
                      </w:r>
                    </w:p>
                    <w:p>
                      <w:pPr>
                        <w:pStyle w:val="Label A"/>
                        <w:tabs>
                          <w:tab w:val="left" w:pos="1440"/>
                          <w:tab w:val="left" w:pos="2880"/>
                          <w:tab w:val="left" w:pos="4320"/>
                        </w:tabs>
                        <w:jc w:val="center"/>
                      </w:pPr>
                      <w:r>
                        <w:rPr>
                          <w:rStyle w:val="None"/>
                          <w:rFonts w:ascii="Corporate S Light" w:hAnsi="Corporate S Light"/>
                          <w:color w:val="e7b655"/>
                          <w:sz w:val="30"/>
                          <w:szCs w:val="30"/>
                          <w:u w:color="fcf807"/>
                          <w:rtl w:val="0"/>
                          <w:lang w:val="de-DE"/>
                        </w:rPr>
                        <w:t>T</w:t>
                      </w:r>
                      <w:r>
                        <w:rPr>
                          <w:rStyle w:val="None"/>
                          <w:rFonts w:ascii="Corporate S Light" w:hAnsi="Corporate S Light" w:hint="default"/>
                          <w:color w:val="e7b655"/>
                          <w:sz w:val="30"/>
                          <w:szCs w:val="30"/>
                          <w:u w:color="fcf807"/>
                          <w:rtl w:val="0"/>
                          <w:lang w:val="de-DE"/>
                        </w:rPr>
                        <w:t>Ä</w:t>
                      </w:r>
                      <w:r>
                        <w:rPr>
                          <w:rStyle w:val="None"/>
                          <w:rFonts w:ascii="Corporate S Light" w:hAnsi="Corporate S Light"/>
                          <w:color w:val="e7b655"/>
                          <w:sz w:val="30"/>
                          <w:szCs w:val="30"/>
                          <w:u w:color="fcf807"/>
                          <w:rtl w:val="0"/>
                          <w:lang w:val="de-DE"/>
                        </w:rPr>
                        <w:t>GLICH LIQUIDE</w:t>
                      </w:r>
                    </w:p>
                  </w:txbxContent>
                </v:textbox>
                <w10:wrap type="none" side="bothSides" anchorx="page"/>
              </v:shape>
            </w:pict>
          </mc:Fallback>
        </mc:AlternateContent>
      </w:r>
    </w:p>
    <w:p>
      <w:pPr>
        <w:pStyle w:val="Default"/>
        <w:spacing w:line="340" w:lineRule="atLeast"/>
        <w:jc w:val="both"/>
        <w:rPr>
          <w:del w:id="0" w:date="2018-01-21T4:36:46 PMZ" w:author="PAN"/>
          <w:rStyle w:val="None"/>
          <w:rFonts w:ascii="Corporate S Light" w:cs="Corporate S Light" w:hAnsi="Corporate S Light" w:eastAsia="Corporate S Light"/>
          <w:color w:val="929292"/>
          <w:sz w:val="47"/>
          <w:szCs w:val="47"/>
          <w:u w:color="929292"/>
          <w:shd w:val="clear" w:color="auto" w:fill="ffffff"/>
          <w:lang w:val="de-DE"/>
        </w:rPr>
      </w:pPr>
      <w:r>
        <w:rPr>
          <w:rStyle w:val="None"/>
          <w:rFonts w:ascii="Corporate S Light" w:hAnsi="Corporate S Light"/>
          <w:color w:val="929292"/>
          <w:sz w:val="24"/>
          <w:szCs w:val="24"/>
          <w:u w:color="929292"/>
          <w:shd w:val="clear" w:color="auto" w:fill="ffffff"/>
          <w:rtl w:val="0"/>
          <w:lang w:val="de-DE"/>
        </w:rPr>
        <w:t>Ihr Name. Ihr Erfolg. Ihre L</w:t>
      </w:r>
      <w:r>
        <w:rPr>
          <w:rStyle w:val="None"/>
          <w:rFonts w:ascii="Corporate S Light" w:hAnsi="Corporate S Light" w:hint="default"/>
          <w:color w:val="929292"/>
          <w:sz w:val="24"/>
          <w:szCs w:val="24"/>
          <w:u w:color="929292"/>
          <w:shd w:val="clear" w:color="auto" w:fill="ffffff"/>
          <w:rtl w:val="0"/>
          <w:lang w:val="de-DE"/>
        </w:rPr>
        <w:t>ö</w:t>
      </w:r>
      <w:r>
        <w:rPr>
          <w:rStyle w:val="None"/>
          <w:rFonts w:ascii="Corporate S Light" w:hAnsi="Corporate S Light"/>
          <w:color w:val="929292"/>
          <w:sz w:val="24"/>
          <w:szCs w:val="24"/>
          <w:u w:color="929292"/>
          <w:shd w:val="clear" w:color="auto" w:fill="ffffff"/>
          <w:rtl w:val="0"/>
          <w:lang w:val="de-DE"/>
        </w:rPr>
        <w:t>sung.</w:t>
      </w:r>
      <w:ins w:id="1" w:date="2018-01-21T5:08:34 PMZ" w:author="PAN">
        <w:r>
          <w:rPr>
            <w:rStyle w:val="None"/>
            <w:rFonts w:ascii="Corporate S Light" w:hAnsi="Corporate S Light"/>
            <w:color w:val="929292"/>
            <w:sz w:val="47"/>
            <w:szCs w:val="47"/>
            <w:u w:color="929292"/>
            <w:shd w:val="clear" w:color="auto" w:fill="ffffff"/>
            <w:rtl w:val="0"/>
            <w:lang w:val="de-DE"/>
          </w:rPr>
          <w:t xml:space="preserve">                 </w:t>
        </w:r>
      </w:ins>
    </w:p>
    <w:p>
      <w:pPr>
        <w:pStyle w:val="Default"/>
        <w:spacing w:after="240" w:line="340" w:lineRule="atLeast"/>
        <w:jc w:val="both"/>
        <w:rPr>
          <w:del w:id="2" w:date="2018-01-21T4:36:46 PMZ" w:author="PAN"/>
          <w:rStyle w:val="None"/>
          <w:rFonts w:ascii="Corporate S Light" w:cs="Corporate S Light" w:hAnsi="Corporate S Light" w:eastAsia="Corporate S Light"/>
          <w:color w:val="929292"/>
          <w:sz w:val="30"/>
          <w:szCs w:val="30"/>
          <w:u w:color="929292"/>
          <w:shd w:val="clear" w:color="auto" w:fill="ffffff"/>
          <w:lang w:val="de-DE"/>
        </w:rPr>
      </w:pPr>
    </w:p>
    <w:p>
      <w:pPr>
        <w:pStyle w:val="Default"/>
        <w:spacing w:after="240" w:line="340" w:lineRule="atLeast"/>
        <w:jc w:val="both"/>
        <w:rPr>
          <w:del w:id="3" w:date="2018-01-21T4:36:46 PMZ" w:author="PAN"/>
          <w:rStyle w:val="None"/>
          <w:rFonts w:ascii="Corporate S Light" w:cs="Corporate S Light" w:hAnsi="Corporate S Light" w:eastAsia="Corporate S Light"/>
          <w:color w:val="929292"/>
          <w:sz w:val="30"/>
          <w:szCs w:val="30"/>
          <w:u w:color="929292"/>
          <w:shd w:val="clear" w:color="auto" w:fill="ffffff"/>
          <w:lang w:val="de-DE"/>
        </w:rPr>
      </w:pPr>
    </w:p>
    <w:p>
      <w:pPr>
        <w:pStyle w:val="Default"/>
        <w:spacing w:after="20" w:line="340" w:lineRule="atLeast"/>
        <w:jc w:val="both"/>
        <w:rPr>
          <w:del w:id="4" w:date="2018-01-21T4:36:46 PMZ" w:author="PAN"/>
          <w:rStyle w:val="None"/>
          <w:rFonts w:ascii="Corporate S Light" w:cs="Corporate S Light" w:hAnsi="Corporate S Light" w:eastAsia="Corporate S Light"/>
          <w:color w:val="929292"/>
          <w:sz w:val="30"/>
          <w:szCs w:val="30"/>
          <w:u w:color="929292"/>
          <w:shd w:val="clear" w:color="auto" w:fill="ffffff"/>
          <w:lang w:val="de-DE"/>
        </w:rPr>
      </w:pPr>
    </w:p>
    <w:p>
      <w:pPr>
        <w:pStyle w:val="Default"/>
        <w:spacing w:after="240" w:line="340" w:lineRule="atLeast"/>
        <w:jc w:val="both"/>
        <w:rPr>
          <w:del w:id="5" w:date="2018-01-21T4:36:46 PMZ" w:author="PAN"/>
          <w:rStyle w:val="None"/>
          <w:rFonts w:ascii="Corporate S Light" w:cs="Corporate S Light" w:hAnsi="Corporate S Light" w:eastAsia="Corporate S Light"/>
          <w:color w:val="929292"/>
          <w:sz w:val="30"/>
          <w:szCs w:val="30"/>
          <w:u w:color="929292"/>
          <w:shd w:val="clear" w:color="auto" w:fill="ffffff"/>
          <w:lang w:val="de-DE"/>
        </w:rPr>
      </w:pPr>
    </w:p>
    <w:p>
      <w:pPr>
        <w:pStyle w:val="Default"/>
        <w:spacing w:after="320" w:line="340" w:lineRule="atLeast"/>
        <w:jc w:val="both"/>
        <w:rPr>
          <w:del w:id="6" w:date="2018-01-21T4:36:46 PMZ" w:author="PAN"/>
          <w:rStyle w:val="None"/>
          <w:rFonts w:ascii="Corporate S Light" w:cs="Corporate S Light" w:hAnsi="Corporate S Light" w:eastAsia="Corporate S Light"/>
          <w:color w:val="929292"/>
          <w:sz w:val="30"/>
          <w:szCs w:val="30"/>
          <w:u w:color="929292"/>
          <w:shd w:val="clear" w:color="auto" w:fill="ffffff"/>
          <w:lang w:val="de-DE"/>
        </w:rPr>
      </w:pPr>
    </w:p>
    <w:p>
      <w:pPr>
        <w:pStyle w:val="Default"/>
        <w:spacing w:after="180" w:line="340" w:lineRule="atLeast"/>
        <w:jc w:val="both"/>
        <w:rPr>
          <w:ins w:id="7" w:date="2018-01-21T4:37:36 PMZ" w:author="PAN"/>
          <w:rStyle w:val="None"/>
          <w:rFonts w:ascii="Corporate S Light" w:cs="Corporate S Light" w:hAnsi="Corporate S Light" w:eastAsia="Corporate S Light"/>
          <w:color w:val="929292"/>
          <w:u w:color="929292"/>
          <w:shd w:val="clear" w:color="auto" w:fill="ffffff"/>
          <w:lang w:val="de-DE"/>
        </w:rPr>
      </w:pPr>
      <w:r>
        <w:rPr>
          <w:rStyle w:val="None"/>
          <w:rFonts w:ascii="Corporate S Light" w:hAnsi="Corporate S Light"/>
          <w:color w:val="929292"/>
          <w:u w:color="929292"/>
          <w:shd w:val="clear" w:color="auto" w:fill="ffffff"/>
          <w:rtl w:val="0"/>
          <w:lang w:val="de-DE"/>
        </w:rPr>
        <w:t>Ihr Wachstum mit eigenen Produkten.</w:t>
      </w:r>
      <w:r>
        <w:rPr>
          <w:rStyle w:val="None"/>
          <w:rFonts w:ascii="Corporate S Light" w:cs="Corporate S Light" w:hAnsi="Corporate S Light" w:eastAsia="Corporate S Light"/>
          <w:color w:val="929292"/>
          <w:u w:color="929292"/>
          <w:shd w:val="clear" w:color="auto" w:fill="ffffff"/>
          <w:lang w:val="de-DE"/>
        </w:rPr>
        <mc:AlternateContent>
          <mc:Choice Requires="wpg">
            <w:drawing>
              <wp:anchor distT="0" distB="0" distL="0" distR="0" simplePos="0" relativeHeight="251660288" behindDoc="0" locked="0" layoutInCell="1" allowOverlap="1">
                <wp:simplePos x="0" y="0"/>
                <wp:positionH relativeFrom="margin">
                  <wp:posOffset>3210562</wp:posOffset>
                </wp:positionH>
                <wp:positionV relativeFrom="line">
                  <wp:posOffset>460379</wp:posOffset>
                </wp:positionV>
                <wp:extent cx="3085143" cy="2646383"/>
                <wp:effectExtent l="0" t="0" r="0" b="0"/>
                <wp:wrapNone/>
                <wp:docPr id="1073741833" name="officeArt object" descr="officeArt object"/>
                <wp:cNvGraphicFramePr/>
                <a:graphic xmlns:a="http://schemas.openxmlformats.org/drawingml/2006/main">
                  <a:graphicData uri="http://schemas.microsoft.com/office/word/2010/wordprocessingGroup">
                    <wpg:wgp>
                      <wpg:cNvGrpSpPr/>
                      <wpg:grpSpPr>
                        <a:xfrm>
                          <a:off x="0" y="0"/>
                          <a:ext cx="3085143" cy="2646383"/>
                          <a:chOff x="-1" y="-2"/>
                          <a:chExt cx="3085142" cy="2646382"/>
                        </a:xfrm>
                      </wpg:grpSpPr>
                      <wpg:grpSp>
                        <wpg:cNvPr id="1073741829" name="Shape 1073741829"/>
                        <wpg:cNvGrpSpPr/>
                        <wpg:grpSpPr>
                          <a:xfrm>
                            <a:off x="-2" y="-3"/>
                            <a:ext cx="3085144" cy="1323194"/>
                            <a:chOff x="-1" y="0"/>
                            <a:chExt cx="3085142" cy="1323192"/>
                          </a:xfrm>
                        </wpg:grpSpPr>
                        <wps:wsp>
                          <wps:cNvPr id="1073741827" name="Shape 1073741828"/>
                          <wps:cNvSpPr/>
                          <wps:spPr>
                            <a:xfrm>
                              <a:off x="-2" y="-1"/>
                              <a:ext cx="3085144" cy="1323194"/>
                            </a:xfrm>
                            <a:prstGeom prst="rect">
                              <a:avLst/>
                            </a:prstGeom>
                            <a:solidFill>
                              <a:srgbClr val="B1B3B3"/>
                            </a:solidFill>
                            <a:ln w="12700" cap="flat">
                              <a:noFill/>
                              <a:miter lim="400000"/>
                            </a:ln>
                            <a:effectLst/>
                          </wps:spPr>
                          <wps:bodyPr/>
                        </wps:wsp>
                        <wps:wsp>
                          <wps:cNvPr id="1073741828" name="Shape 1073741829"/>
                          <wps:cNvSpPr txBox="1"/>
                          <wps:spPr>
                            <a:xfrm>
                              <a:off x="-2" y="-1"/>
                              <a:ext cx="3085144" cy="1323194"/>
                            </a:xfrm>
                            <a:prstGeom prst="rect">
                              <a:avLst/>
                            </a:prstGeom>
                            <a:noFill/>
                            <a:ln w="12700" cap="flat">
                              <a:noFill/>
                              <a:miter lim="400000"/>
                            </a:ln>
                            <a:effectLst/>
                          </wps:spPr>
                          <wps:txbx>
                            <w:txbxContent>
                              <w:p>
                                <w:pPr>
                                  <w:pStyle w:val="Label A A"/>
                                  <w:rPr>
                                    <w:rStyle w:val="None"/>
                                    <w:rFonts w:ascii="Corporate S Light" w:cs="Corporate S Light" w:hAnsi="Corporate S Light" w:eastAsia="Corporate S Light"/>
                                    <w:sz w:val="30"/>
                                    <w:szCs w:val="30"/>
                                  </w:rPr>
                                </w:pPr>
                                <w:r>
                                  <w:rPr>
                                    <w:rtl w:val="0"/>
                                  </w:rPr>
                                  <w:t>S</w:t>
                                </w:r>
                                <w:r>
                                  <w:rPr>
                                    <w:rStyle w:val="None"/>
                                    <w:rFonts w:ascii="Corporate S Light" w:hAnsi="Corporate S Light"/>
                                    <w:sz w:val="30"/>
                                    <w:szCs w:val="30"/>
                                    <w:rtl w:val="0"/>
                                    <w:lang w:val="de-DE"/>
                                  </w:rPr>
                                  <w:t>trukturierte Produkte</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Aktiv verwaltete Zertifikate (AMC)</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Statische Portfolios</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Schuldverbriefungen</w:t>
                                </w:r>
                              </w:p>
                              <w:p>
                                <w:pPr>
                                  <w:pStyle w:val="Label A A"/>
                                </w:pPr>
                                <w:r>
                                  <w:rPr>
                                    <w:rStyle w:val="None"/>
                                    <w:rFonts w:ascii="Corporate S Light" w:hAnsi="Corporate S Light"/>
                                    <w:sz w:val="30"/>
                                    <w:szCs w:val="30"/>
                                    <w:rtl w:val="0"/>
                                    <w:lang w:val="de-DE"/>
                                  </w:rPr>
                                  <w:t>Crypto Zertifikate</w:t>
                                </w:r>
                              </w:p>
                            </w:txbxContent>
                          </wps:txbx>
                          <wps:bodyPr wrap="square" lIns="50800" tIns="50800" rIns="50800" bIns="50800" numCol="1" anchor="t">
                            <a:noAutofit/>
                          </wps:bodyPr>
                        </wps:wsp>
                      </wpg:grpSp>
                      <wpg:grpSp>
                        <wpg:cNvPr id="1073741832" name="Shape 1073741830"/>
                        <wpg:cNvGrpSpPr/>
                        <wpg:grpSpPr>
                          <a:xfrm>
                            <a:off x="-1" y="1323189"/>
                            <a:ext cx="3060038" cy="1323192"/>
                            <a:chOff x="0" y="-1"/>
                            <a:chExt cx="3060037" cy="1323191"/>
                          </a:xfrm>
                        </wpg:grpSpPr>
                        <wps:wsp>
                          <wps:cNvPr id="1073741830" name="Shape 1073741831"/>
                          <wps:cNvSpPr/>
                          <wps:spPr>
                            <a:xfrm>
                              <a:off x="-1" y="-2"/>
                              <a:ext cx="3060038" cy="1323192"/>
                            </a:xfrm>
                            <a:prstGeom prst="rect">
                              <a:avLst/>
                            </a:prstGeom>
                            <a:solidFill>
                              <a:srgbClr val="B1B3B3"/>
                            </a:solidFill>
                            <a:ln w="12700" cap="flat">
                              <a:noFill/>
                              <a:miter lim="400000"/>
                            </a:ln>
                            <a:effectLst/>
                          </wps:spPr>
                          <wps:bodyPr/>
                        </wps:wsp>
                        <wps:wsp>
                          <wps:cNvPr id="1073741831" name="Shape 1073741832"/>
                          <wps:cNvSpPr txBox="1"/>
                          <wps:spPr>
                            <a:xfrm>
                              <a:off x="-1" y="-2"/>
                              <a:ext cx="3060038" cy="1323192"/>
                            </a:xfrm>
                            <a:prstGeom prst="rect">
                              <a:avLst/>
                            </a:prstGeom>
                            <a:noFill/>
                            <a:ln w="12700" cap="flat">
                              <a:noFill/>
                              <a:miter lim="400000"/>
                            </a:ln>
                            <a:effectLst/>
                          </wps:spPr>
                          <wps:txbx>
                            <w:txbxContent>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 xml:space="preserve"> Handelsfinanzierung</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Kapitalgesch</w:t>
                                </w:r>
                                <w:r>
                                  <w:rPr>
                                    <w:rStyle w:val="None"/>
                                    <w:rFonts w:ascii="Corporate S Light" w:hAnsi="Corporate S Light" w:hint="default"/>
                                    <w:sz w:val="30"/>
                                    <w:szCs w:val="30"/>
                                    <w:rtl w:val="0"/>
                                    <w:lang w:val="de-DE"/>
                                  </w:rPr>
                                  <w:t>ü</w:t>
                                </w:r>
                                <w:r>
                                  <w:rPr>
                                    <w:rStyle w:val="None"/>
                                    <w:rFonts w:ascii="Corporate S Light" w:hAnsi="Corporate S Light"/>
                                    <w:sz w:val="30"/>
                                    <w:szCs w:val="30"/>
                                    <w:rtl w:val="0"/>
                                    <w:lang w:val="de-DE"/>
                                  </w:rPr>
                                  <w:t>tzte Produkte</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Ausserb</w:t>
                                </w:r>
                                <w:r>
                                  <w:rPr>
                                    <w:rStyle w:val="None"/>
                                    <w:rFonts w:ascii="Corporate S Light" w:hAnsi="Corporate S Light" w:hint="default"/>
                                    <w:sz w:val="30"/>
                                    <w:szCs w:val="30"/>
                                    <w:rtl w:val="0"/>
                                    <w:lang w:val="de-DE"/>
                                  </w:rPr>
                                  <w:t>ö</w:t>
                                </w:r>
                                <w:r>
                                  <w:rPr>
                                    <w:rStyle w:val="None"/>
                                    <w:rFonts w:ascii="Corporate S Light" w:hAnsi="Corporate S Light"/>
                                    <w:sz w:val="30"/>
                                    <w:szCs w:val="30"/>
                                    <w:rtl w:val="0"/>
                                    <w:lang w:val="de-DE"/>
                                  </w:rPr>
                                  <w:t>rsliche Anlagen</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Versicherungsverbriefungen</w:t>
                                </w:r>
                              </w:p>
                              <w:p>
                                <w:pPr>
                                  <w:pStyle w:val="Label A A"/>
                                </w:pPr>
                                <w:r>
                                  <w:rPr>
                                    <w:rStyle w:val="None"/>
                                    <w:rFonts w:ascii="Corporate S Light" w:hAnsi="Corporate S Light"/>
                                    <w:sz w:val="30"/>
                                    <w:szCs w:val="30"/>
                                    <w:rtl w:val="0"/>
                                    <w:lang w:val="de-DE"/>
                                  </w:rPr>
                                  <w:t>Hebelprodukte</w:t>
                                </w:r>
                              </w:p>
                            </w:txbxContent>
                          </wps:txbx>
                          <wps:bodyPr wrap="square" lIns="50800" tIns="50800" rIns="50800" bIns="50800" numCol="1" anchor="t">
                            <a:noAutofit/>
                          </wps:bodyPr>
                        </wps:wsp>
                      </wpg:grpSp>
                    </wpg:wgp>
                  </a:graphicData>
                </a:graphic>
              </wp:anchor>
            </w:drawing>
          </mc:Choice>
          <mc:Fallback>
            <w:pict>
              <v:group id="_x0000_s1027" style="visibility:visible;position:absolute;margin-left:252.8pt;margin-top:36.3pt;width:242.9pt;height:208.4pt;z-index:251660288;mso-position-horizontal:absolute;mso-position-horizontal-relative:margin;mso-position-vertical:absolute;mso-position-vertical-relative:line;mso-wrap-distance-left:0.0pt;mso-wrap-distance-top:0.0pt;mso-wrap-distance-right:0.0pt;mso-wrap-distance-bottom:0.0pt;" coordorigin="-1,-2" coordsize="3085142,2646382">
                <w10:wrap type="none" side="bothSides" anchorx="margin"/>
                <v:group id="_x0000_s1028" style="position:absolute;left:-1;top:-2;width:3085142;height:1323193;" coordorigin="-1,-1" coordsize="3085142,1323193">
                  <v:rect id="_x0000_s1029" style="position:absolute;left:-1;top:-1;width:3085142;height:1323193;">
                    <v:fill color="#B1B3B3" opacity="100.0%" type="solid"/>
                    <v:stroke on="f" weight="1.0pt" dashstyle="solid" endcap="flat" miterlimit="400.0%" joinstyle="miter" linestyle="single" startarrow="none" startarrowwidth="medium" startarrowlength="medium" endarrow="none" endarrowwidth="medium" endarrowlength="medium"/>
                  </v:rect>
                  <v:shape id="_x0000_s1030" type="#_x0000_t202" style="position:absolute;left:-1;top:-1;width:3085142;height:1323193;">
                    <v:fill on="f"/>
                    <v:stroke on="f" weight="1.0pt" dashstyle="solid" endcap="flat" miterlimit="400.0%" joinstyle="miter" linestyle="single" startarrow="none" startarrowwidth="medium" startarrowlength="medium" endarrow="none" endarrowwidth="medium" endarrowlength="medium"/>
                    <v:textbox>
                      <w:txbxContent>
                        <w:p>
                          <w:pPr>
                            <w:pStyle w:val="Label A A"/>
                            <w:rPr>
                              <w:rStyle w:val="None"/>
                              <w:rFonts w:ascii="Corporate S Light" w:cs="Corporate S Light" w:hAnsi="Corporate S Light" w:eastAsia="Corporate S Light"/>
                              <w:sz w:val="30"/>
                              <w:szCs w:val="30"/>
                            </w:rPr>
                          </w:pPr>
                          <w:r>
                            <w:rPr>
                              <w:rtl w:val="0"/>
                            </w:rPr>
                            <w:t>S</w:t>
                          </w:r>
                          <w:r>
                            <w:rPr>
                              <w:rStyle w:val="None"/>
                              <w:rFonts w:ascii="Corporate S Light" w:hAnsi="Corporate S Light"/>
                              <w:sz w:val="30"/>
                              <w:szCs w:val="30"/>
                              <w:rtl w:val="0"/>
                              <w:lang w:val="de-DE"/>
                            </w:rPr>
                            <w:t>trukturierte Produkte</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Aktiv verwaltete Zertifikate (AMC)</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Statische Portfolios</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Schuldverbriefungen</w:t>
                          </w:r>
                        </w:p>
                        <w:p>
                          <w:pPr>
                            <w:pStyle w:val="Label A A"/>
                          </w:pPr>
                          <w:r>
                            <w:rPr>
                              <w:rStyle w:val="None"/>
                              <w:rFonts w:ascii="Corporate S Light" w:hAnsi="Corporate S Light"/>
                              <w:sz w:val="30"/>
                              <w:szCs w:val="30"/>
                              <w:rtl w:val="0"/>
                              <w:lang w:val="de-DE"/>
                            </w:rPr>
                            <w:t>Crypto Zertifikate</w:t>
                          </w:r>
                        </w:p>
                      </w:txbxContent>
                    </v:textbox>
                  </v:shape>
                </v:group>
                <v:group id="_x0000_s1031" style="position:absolute;left:-1;top:1323189;width:3060037;height:1323191;" coordorigin="-1,-1" coordsize="3060037,1323191">
                  <v:rect id="_x0000_s1032" style="position:absolute;left:-1;top:-1;width:3060037;height:1323191;">
                    <v:fill color="#B1B3B3" opacity="100.0%" type="solid"/>
                    <v:stroke on="f" weight="1.0pt" dashstyle="solid" endcap="flat" miterlimit="400.0%" joinstyle="miter" linestyle="single" startarrow="none" startarrowwidth="medium" startarrowlength="medium" endarrow="none" endarrowwidth="medium" endarrowlength="medium"/>
                  </v:rect>
                  <v:shape id="_x0000_s1033" type="#_x0000_t202" style="position:absolute;left:-1;top:-1;width:3060037;height:1323191;">
                    <v:fill on="f"/>
                    <v:stroke on="f" weight="1.0pt" dashstyle="solid" endcap="flat" miterlimit="400.0%" joinstyle="miter" linestyle="single" startarrow="none" startarrowwidth="medium" startarrowlength="medium" endarrow="none" endarrowwidth="medium" endarrowlength="medium"/>
                    <v:textbox>
                      <w:txbxContent>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 xml:space="preserve"> Handelsfinanzierung</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Kapitalgesch</w:t>
                          </w:r>
                          <w:r>
                            <w:rPr>
                              <w:rStyle w:val="None"/>
                              <w:rFonts w:ascii="Corporate S Light" w:hAnsi="Corporate S Light" w:hint="default"/>
                              <w:sz w:val="30"/>
                              <w:szCs w:val="30"/>
                              <w:rtl w:val="0"/>
                              <w:lang w:val="de-DE"/>
                            </w:rPr>
                            <w:t>ü</w:t>
                          </w:r>
                          <w:r>
                            <w:rPr>
                              <w:rStyle w:val="None"/>
                              <w:rFonts w:ascii="Corporate S Light" w:hAnsi="Corporate S Light"/>
                              <w:sz w:val="30"/>
                              <w:szCs w:val="30"/>
                              <w:rtl w:val="0"/>
                              <w:lang w:val="de-DE"/>
                            </w:rPr>
                            <w:t>tzte Produkte</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Ausserb</w:t>
                          </w:r>
                          <w:r>
                            <w:rPr>
                              <w:rStyle w:val="None"/>
                              <w:rFonts w:ascii="Corporate S Light" w:hAnsi="Corporate S Light" w:hint="default"/>
                              <w:sz w:val="30"/>
                              <w:szCs w:val="30"/>
                              <w:rtl w:val="0"/>
                              <w:lang w:val="de-DE"/>
                            </w:rPr>
                            <w:t>ö</w:t>
                          </w:r>
                          <w:r>
                            <w:rPr>
                              <w:rStyle w:val="None"/>
                              <w:rFonts w:ascii="Corporate S Light" w:hAnsi="Corporate S Light"/>
                              <w:sz w:val="30"/>
                              <w:szCs w:val="30"/>
                              <w:rtl w:val="0"/>
                              <w:lang w:val="de-DE"/>
                            </w:rPr>
                            <w:t>rsliche Anlagen</w:t>
                          </w:r>
                        </w:p>
                        <w:p>
                          <w:pPr>
                            <w:pStyle w:val="Label A A"/>
                            <w:rPr>
                              <w:rStyle w:val="None"/>
                              <w:rFonts w:ascii="Corporate S Light" w:cs="Corporate S Light" w:hAnsi="Corporate S Light" w:eastAsia="Corporate S Light"/>
                              <w:sz w:val="30"/>
                              <w:szCs w:val="30"/>
                            </w:rPr>
                          </w:pPr>
                          <w:r>
                            <w:rPr>
                              <w:rStyle w:val="None"/>
                              <w:rFonts w:ascii="Corporate S Light" w:hAnsi="Corporate S Light"/>
                              <w:sz w:val="30"/>
                              <w:szCs w:val="30"/>
                              <w:rtl w:val="0"/>
                              <w:lang w:val="de-DE"/>
                            </w:rPr>
                            <w:t>Versicherungsverbriefungen</w:t>
                          </w:r>
                        </w:p>
                        <w:p>
                          <w:pPr>
                            <w:pStyle w:val="Label A A"/>
                          </w:pPr>
                          <w:r>
                            <w:rPr>
                              <w:rStyle w:val="None"/>
                              <w:rFonts w:ascii="Corporate S Light" w:hAnsi="Corporate S Light"/>
                              <w:sz w:val="30"/>
                              <w:szCs w:val="30"/>
                              <w:rtl w:val="0"/>
                              <w:lang w:val="de-DE"/>
                            </w:rPr>
                            <w:t>Hebelprodukte</w:t>
                          </w:r>
                        </w:p>
                      </w:txbxContent>
                    </v:textbox>
                  </v:shape>
                </v:group>
              </v:group>
            </w:pict>
          </mc:Fallback>
        </mc:AlternateContent>
      </w:r>
    </w:p>
    <w:p>
      <w:pPr>
        <w:pStyle w:val="Default"/>
        <w:spacing w:line="340" w:lineRule="atLeast"/>
        <w:jc w:val="both"/>
        <w:rPr>
          <w:ins w:id="8"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9"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0"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1"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2"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3"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4" w:date="2018-01-21T4:37:36 PMZ" w:author="PAN"/>
          <w:rStyle w:val="None"/>
          <w:rFonts w:ascii="Corporate S Light" w:cs="Corporate S Light" w:hAnsi="Corporate S Light" w:eastAsia="Corporate S Light"/>
          <w:color w:val="929292"/>
          <w:u w:color="929292"/>
          <w:shd w:val="clear" w:color="auto" w:fill="ffffff"/>
          <w:lang w:val="de-DE"/>
        </w:rPr>
      </w:pPr>
      <w:r>
        <w:rPr>
          <w:rStyle w:val="None"/>
          <w:rFonts w:ascii="Corporate S Light" w:cs="Corporate S Light" w:hAnsi="Corporate S Light" w:eastAsia="Corporate S Light"/>
          <w:color w:val="929292"/>
          <w:u w:color="929292"/>
          <w:shd w:val="clear" w:color="auto" w:fill="ffffff"/>
          <w:lang w:val="de-DE"/>
        </w:rPr>
        <mc:AlternateContent>
          <mc:Choice Requires="wps">
            <w:drawing>
              <wp:anchor distT="0" distB="0" distL="0" distR="0" simplePos="0" relativeHeight="251661312" behindDoc="0" locked="0" layoutInCell="1" allowOverlap="1">
                <wp:simplePos x="0" y="0"/>
                <wp:positionH relativeFrom="page">
                  <wp:posOffset>311457</wp:posOffset>
                </wp:positionH>
                <wp:positionV relativeFrom="line">
                  <wp:posOffset>394960</wp:posOffset>
                </wp:positionV>
                <wp:extent cx="3612844" cy="2070800"/>
                <wp:effectExtent l="0" t="0" r="0" b="0"/>
                <wp:wrapNone/>
                <wp:docPr id="1073741834" name="officeArt object" descr="officeArt object"/>
                <wp:cNvGraphicFramePr/>
                <a:graphic xmlns:a="http://schemas.openxmlformats.org/drawingml/2006/main">
                  <a:graphicData uri="http://schemas.microsoft.com/office/word/2010/wordprocessingShape">
                    <wps:wsp>
                      <wps:cNvSpPr txBox="1"/>
                      <wps:spPr>
                        <a:xfrm>
                          <a:off x="0" y="0"/>
                          <a:ext cx="3612844" cy="2070800"/>
                        </a:xfrm>
                        <a:prstGeom prst="rect">
                          <a:avLst/>
                        </a:prstGeom>
                        <a:solidFill>
                          <a:srgbClr val="FFFFFF"/>
                        </a:solidFill>
                        <a:ln w="12700" cap="flat">
                          <a:solidFill>
                            <a:srgbClr val="E7B755"/>
                          </a:solidFill>
                          <a:prstDash val="solid"/>
                          <a:miter lim="400000"/>
                        </a:ln>
                        <a:effectLst/>
                      </wps:spPr>
                      <wps:txbx>
                        <w:txbxContent>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7f7f7f"/>
                                <w:sz w:val="28"/>
                                <w:szCs w:val="28"/>
                                <w:u w:color="fcf807"/>
                                <w:rtl w:val="0"/>
                                <w:lang w:val="de-DE"/>
                              </w:rPr>
                              <w:t xml:space="preserve">FEXLIBLE TRANZPARENZ </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e7b655"/>
                                <w:sz w:val="28"/>
                                <w:szCs w:val="28"/>
                                <w:u w:color="929292"/>
                                <w:rtl w:val="0"/>
                                <w:lang w:val="de-DE"/>
                              </w:rPr>
                              <w:t>LOW-COST-STRUKTUR</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RISIKOKONTROLLE</w:t>
                            </w:r>
                          </w:p>
                          <w:p>
                            <w:pPr>
                              <w:pStyle w:val="Label A"/>
                              <w:tabs>
                                <w:tab w:val="left" w:pos="1440"/>
                                <w:tab w:val="left" w:pos="2880"/>
                                <w:tab w:val="left" w:pos="4320"/>
                              </w:tabs>
                              <w:jc w:val="center"/>
                              <w:rPr>
                                <w:rStyle w:val="None"/>
                                <w:rFonts w:ascii="Corporate S Light" w:cs="Corporate S Light" w:hAnsi="Corporate S Light" w:eastAsia="Corporate S Light"/>
                                <w:color w:val="fcf807"/>
                                <w:sz w:val="28"/>
                                <w:szCs w:val="28"/>
                                <w:u w:color="fcf807"/>
                                <w:lang w:val="de-DE"/>
                              </w:rPr>
                            </w:pPr>
                            <w:r>
                              <w:rPr>
                                <w:rStyle w:val="None"/>
                                <w:rFonts w:ascii="Corporate S Light" w:hAnsi="Corporate S Light"/>
                                <w:color w:val="e7b655"/>
                                <w:sz w:val="28"/>
                                <w:szCs w:val="28"/>
                                <w:u w:color="fcf807"/>
                                <w:rtl w:val="0"/>
                                <w:lang w:val="de-DE"/>
                              </w:rPr>
                              <w:t>GEB</w:t>
                            </w:r>
                            <w:r>
                              <w:rPr>
                                <w:rStyle w:val="None"/>
                                <w:rFonts w:ascii="Corporate S Light" w:hAnsi="Corporate S Light" w:hint="default"/>
                                <w:color w:val="e7b655"/>
                                <w:sz w:val="28"/>
                                <w:szCs w:val="28"/>
                                <w:u w:color="fcf807"/>
                                <w:rtl w:val="0"/>
                                <w:lang w:val="de-DE"/>
                              </w:rPr>
                              <w:t>Ü</w:t>
                            </w:r>
                            <w:r>
                              <w:rPr>
                                <w:rStyle w:val="None"/>
                                <w:rFonts w:ascii="Corporate S Light" w:hAnsi="Corporate S Light"/>
                                <w:color w:val="e7b655"/>
                                <w:sz w:val="28"/>
                                <w:szCs w:val="28"/>
                                <w:u w:color="fcf807"/>
                                <w:rtl w:val="0"/>
                                <w:lang w:val="de-DE"/>
                              </w:rPr>
                              <w:t>HRENKONTROLLE</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INVESTITIONSKONTROLLE</w:t>
                            </w:r>
                          </w:p>
                          <w:p>
                            <w:pPr>
                              <w:pStyle w:val="Label A"/>
                              <w:tabs>
                                <w:tab w:val="left" w:pos="1440"/>
                                <w:tab w:val="left" w:pos="2880"/>
                                <w:tab w:val="left" w:pos="4320"/>
                              </w:tabs>
                              <w:jc w:val="center"/>
                              <w:rPr>
                                <w:rStyle w:val="None"/>
                                <w:rFonts w:ascii="Corporate S Light" w:cs="Corporate S Light" w:hAnsi="Corporate S Light" w:eastAsia="Corporate S Light"/>
                                <w:color w:val="fcf807"/>
                                <w:sz w:val="28"/>
                                <w:szCs w:val="28"/>
                                <w:u w:color="fcf807"/>
                                <w:lang w:val="de-DE"/>
                              </w:rPr>
                            </w:pPr>
                            <w:r>
                              <w:rPr>
                                <w:rStyle w:val="None"/>
                                <w:rFonts w:ascii="Corporate S Light" w:hAnsi="Corporate S Light"/>
                                <w:color w:val="e7b655"/>
                                <w:sz w:val="28"/>
                                <w:szCs w:val="28"/>
                                <w:u w:color="fcf807"/>
                                <w:rtl w:val="0"/>
                                <w:lang w:val="de-DE"/>
                              </w:rPr>
                              <w:t>SCHNELL VERF</w:t>
                            </w:r>
                            <w:r>
                              <w:rPr>
                                <w:rStyle w:val="None"/>
                                <w:rFonts w:ascii="Corporate S Light" w:hAnsi="Corporate S Light" w:hint="default"/>
                                <w:color w:val="e7b655"/>
                                <w:sz w:val="28"/>
                                <w:szCs w:val="28"/>
                                <w:u w:color="fcf807"/>
                                <w:rtl w:val="0"/>
                                <w:lang w:val="de-DE"/>
                              </w:rPr>
                              <w:t>Ü</w:t>
                            </w:r>
                            <w:r>
                              <w:rPr>
                                <w:rStyle w:val="None"/>
                                <w:rFonts w:ascii="Corporate S Light" w:hAnsi="Corporate S Light"/>
                                <w:color w:val="e7b655"/>
                                <w:sz w:val="28"/>
                                <w:szCs w:val="28"/>
                                <w:u w:color="fcf807"/>
                                <w:rtl w:val="0"/>
                                <w:lang w:val="de-DE"/>
                              </w:rPr>
                              <w:t>GBAR</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TRANSPARENTER SEKUND</w:t>
                            </w:r>
                            <w:r>
                              <w:rPr>
                                <w:rStyle w:val="None"/>
                                <w:rFonts w:ascii="Corporate S Light" w:hAnsi="Corporate S Light" w:hint="default"/>
                                <w:color w:val="929292"/>
                                <w:sz w:val="28"/>
                                <w:szCs w:val="28"/>
                                <w:u w:color="929292"/>
                                <w:rtl w:val="0"/>
                                <w:lang w:val="de-DE"/>
                              </w:rPr>
                              <w:t>Ä</w:t>
                            </w:r>
                            <w:r>
                              <w:rPr>
                                <w:rStyle w:val="None"/>
                                <w:rFonts w:ascii="Corporate S Light" w:hAnsi="Corporate S Light"/>
                                <w:color w:val="929292"/>
                                <w:sz w:val="28"/>
                                <w:szCs w:val="28"/>
                                <w:u w:color="929292"/>
                                <w:rtl w:val="0"/>
                                <w:lang w:val="de-DE"/>
                              </w:rPr>
                              <w:t>RMARKT</w:t>
                            </w:r>
                          </w:p>
                          <w:p>
                            <w:pPr>
                              <w:pStyle w:val="Label A"/>
                              <w:tabs>
                                <w:tab w:val="left" w:pos="1440"/>
                                <w:tab w:val="left" w:pos="2880"/>
                                <w:tab w:val="left" w:pos="4320"/>
                              </w:tabs>
                              <w:jc w:val="center"/>
                            </w:pPr>
                            <w:r>
                              <w:rPr>
                                <w:rStyle w:val="None"/>
                                <w:rFonts w:ascii="Corporate S Light" w:hAnsi="Corporate S Light"/>
                                <w:color w:val="e7b655"/>
                                <w:sz w:val="28"/>
                                <w:szCs w:val="28"/>
                                <w:u w:color="fcf807"/>
                                <w:rtl w:val="0"/>
                                <w:lang w:val="de-DE"/>
                              </w:rPr>
                              <w:t>TRANSPARENTE KOSTEN</w:t>
                            </w:r>
                          </w:p>
                        </w:txbxContent>
                      </wps:txbx>
                      <wps:bodyPr wrap="square" lIns="50800" tIns="50800" rIns="50800" bIns="50800" numCol="1" anchor="t">
                        <a:noAutofit/>
                      </wps:bodyPr>
                    </wps:wsp>
                  </a:graphicData>
                </a:graphic>
              </wp:anchor>
            </w:drawing>
          </mc:Choice>
          <mc:Fallback>
            <w:pict>
              <v:shape id="_x0000_s1034" type="#_x0000_t202" style="visibility:visible;position:absolute;margin-left:24.5pt;margin-top:31.1pt;width:284.5pt;height:163.1pt;z-index:251661312;mso-position-horizontal:absolute;mso-position-horizontal-relative:page;mso-position-vertical:absolute;mso-position-vertical-relative:line;mso-wrap-distance-left:0.0pt;mso-wrap-distance-top:0.0pt;mso-wrap-distance-right:0.0pt;mso-wrap-distance-bottom:0.0pt;">
                <v:fill color="#FFFFFF" opacity="100.0%" type="solid"/>
                <v:stroke filltype="solid" color="#E7B755" opacity="100.0%" weight="1.0pt" dashstyle="solid" endcap="flat" miterlimit="400.0%" joinstyle="miter" linestyle="single" startarrow="none" startarrowwidth="medium" startarrowlength="medium" endarrow="none" endarrowwidth="medium" endarrowlength="medium"/>
                <v:textbox>
                  <w:txbxContent>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7f7f7f"/>
                          <w:sz w:val="28"/>
                          <w:szCs w:val="28"/>
                          <w:u w:color="fcf807"/>
                          <w:rtl w:val="0"/>
                          <w:lang w:val="de-DE"/>
                        </w:rPr>
                        <w:t xml:space="preserve">FEXLIBLE TRANZPARENZ </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e7b655"/>
                          <w:sz w:val="28"/>
                          <w:szCs w:val="28"/>
                          <w:u w:color="929292"/>
                          <w:rtl w:val="0"/>
                          <w:lang w:val="de-DE"/>
                        </w:rPr>
                        <w:t>LOW-COST-STRUKTUR</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RISIKOKONTROLLE</w:t>
                      </w:r>
                    </w:p>
                    <w:p>
                      <w:pPr>
                        <w:pStyle w:val="Label A"/>
                        <w:tabs>
                          <w:tab w:val="left" w:pos="1440"/>
                          <w:tab w:val="left" w:pos="2880"/>
                          <w:tab w:val="left" w:pos="4320"/>
                        </w:tabs>
                        <w:jc w:val="center"/>
                        <w:rPr>
                          <w:rStyle w:val="None"/>
                          <w:rFonts w:ascii="Corporate S Light" w:cs="Corporate S Light" w:hAnsi="Corporate S Light" w:eastAsia="Corporate S Light"/>
                          <w:color w:val="fcf807"/>
                          <w:sz w:val="28"/>
                          <w:szCs w:val="28"/>
                          <w:u w:color="fcf807"/>
                          <w:lang w:val="de-DE"/>
                        </w:rPr>
                      </w:pPr>
                      <w:r>
                        <w:rPr>
                          <w:rStyle w:val="None"/>
                          <w:rFonts w:ascii="Corporate S Light" w:hAnsi="Corporate S Light"/>
                          <w:color w:val="e7b655"/>
                          <w:sz w:val="28"/>
                          <w:szCs w:val="28"/>
                          <w:u w:color="fcf807"/>
                          <w:rtl w:val="0"/>
                          <w:lang w:val="de-DE"/>
                        </w:rPr>
                        <w:t>GEB</w:t>
                      </w:r>
                      <w:r>
                        <w:rPr>
                          <w:rStyle w:val="None"/>
                          <w:rFonts w:ascii="Corporate S Light" w:hAnsi="Corporate S Light" w:hint="default"/>
                          <w:color w:val="e7b655"/>
                          <w:sz w:val="28"/>
                          <w:szCs w:val="28"/>
                          <w:u w:color="fcf807"/>
                          <w:rtl w:val="0"/>
                          <w:lang w:val="de-DE"/>
                        </w:rPr>
                        <w:t>Ü</w:t>
                      </w:r>
                      <w:r>
                        <w:rPr>
                          <w:rStyle w:val="None"/>
                          <w:rFonts w:ascii="Corporate S Light" w:hAnsi="Corporate S Light"/>
                          <w:color w:val="e7b655"/>
                          <w:sz w:val="28"/>
                          <w:szCs w:val="28"/>
                          <w:u w:color="fcf807"/>
                          <w:rtl w:val="0"/>
                          <w:lang w:val="de-DE"/>
                        </w:rPr>
                        <w:t>HRENKONTROLLE</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INVESTITIONSKONTROLLE</w:t>
                      </w:r>
                    </w:p>
                    <w:p>
                      <w:pPr>
                        <w:pStyle w:val="Label A"/>
                        <w:tabs>
                          <w:tab w:val="left" w:pos="1440"/>
                          <w:tab w:val="left" w:pos="2880"/>
                          <w:tab w:val="left" w:pos="4320"/>
                        </w:tabs>
                        <w:jc w:val="center"/>
                        <w:rPr>
                          <w:rStyle w:val="None"/>
                          <w:rFonts w:ascii="Corporate S Light" w:cs="Corporate S Light" w:hAnsi="Corporate S Light" w:eastAsia="Corporate S Light"/>
                          <w:color w:val="fcf807"/>
                          <w:sz w:val="28"/>
                          <w:szCs w:val="28"/>
                          <w:u w:color="fcf807"/>
                          <w:lang w:val="de-DE"/>
                        </w:rPr>
                      </w:pPr>
                      <w:r>
                        <w:rPr>
                          <w:rStyle w:val="None"/>
                          <w:rFonts w:ascii="Corporate S Light" w:hAnsi="Corporate S Light"/>
                          <w:color w:val="e7b655"/>
                          <w:sz w:val="28"/>
                          <w:szCs w:val="28"/>
                          <w:u w:color="fcf807"/>
                          <w:rtl w:val="0"/>
                          <w:lang w:val="de-DE"/>
                        </w:rPr>
                        <w:t>SCHNELL VERF</w:t>
                      </w:r>
                      <w:r>
                        <w:rPr>
                          <w:rStyle w:val="None"/>
                          <w:rFonts w:ascii="Corporate S Light" w:hAnsi="Corporate S Light" w:hint="default"/>
                          <w:color w:val="e7b655"/>
                          <w:sz w:val="28"/>
                          <w:szCs w:val="28"/>
                          <w:u w:color="fcf807"/>
                          <w:rtl w:val="0"/>
                          <w:lang w:val="de-DE"/>
                        </w:rPr>
                        <w:t>Ü</w:t>
                      </w:r>
                      <w:r>
                        <w:rPr>
                          <w:rStyle w:val="None"/>
                          <w:rFonts w:ascii="Corporate S Light" w:hAnsi="Corporate S Light"/>
                          <w:color w:val="e7b655"/>
                          <w:sz w:val="28"/>
                          <w:szCs w:val="28"/>
                          <w:u w:color="fcf807"/>
                          <w:rtl w:val="0"/>
                          <w:lang w:val="de-DE"/>
                        </w:rPr>
                        <w:t>GBAR</w:t>
                      </w:r>
                    </w:p>
                    <w:p>
                      <w:pPr>
                        <w:pStyle w:val="Label A"/>
                        <w:tabs>
                          <w:tab w:val="left" w:pos="1440"/>
                          <w:tab w:val="left" w:pos="2880"/>
                          <w:tab w:val="left" w:pos="4320"/>
                        </w:tabs>
                        <w:jc w:val="center"/>
                        <w:rPr>
                          <w:rStyle w:val="None"/>
                          <w:rFonts w:ascii="Corporate S Light" w:cs="Corporate S Light" w:hAnsi="Corporate S Light" w:eastAsia="Corporate S Light"/>
                          <w:color w:val="929292"/>
                          <w:sz w:val="28"/>
                          <w:szCs w:val="28"/>
                          <w:u w:color="929292"/>
                          <w:lang w:val="de-DE"/>
                        </w:rPr>
                      </w:pPr>
                      <w:r>
                        <w:rPr>
                          <w:rStyle w:val="None"/>
                          <w:rFonts w:ascii="Corporate S Light" w:hAnsi="Corporate S Light"/>
                          <w:color w:val="929292"/>
                          <w:sz w:val="28"/>
                          <w:szCs w:val="28"/>
                          <w:u w:color="929292"/>
                          <w:rtl w:val="0"/>
                          <w:lang w:val="de-DE"/>
                        </w:rPr>
                        <w:t>TRANSPARENTER SEKUND</w:t>
                      </w:r>
                      <w:r>
                        <w:rPr>
                          <w:rStyle w:val="None"/>
                          <w:rFonts w:ascii="Corporate S Light" w:hAnsi="Corporate S Light" w:hint="default"/>
                          <w:color w:val="929292"/>
                          <w:sz w:val="28"/>
                          <w:szCs w:val="28"/>
                          <w:u w:color="929292"/>
                          <w:rtl w:val="0"/>
                          <w:lang w:val="de-DE"/>
                        </w:rPr>
                        <w:t>Ä</w:t>
                      </w:r>
                      <w:r>
                        <w:rPr>
                          <w:rStyle w:val="None"/>
                          <w:rFonts w:ascii="Corporate S Light" w:hAnsi="Corporate S Light"/>
                          <w:color w:val="929292"/>
                          <w:sz w:val="28"/>
                          <w:szCs w:val="28"/>
                          <w:u w:color="929292"/>
                          <w:rtl w:val="0"/>
                          <w:lang w:val="de-DE"/>
                        </w:rPr>
                        <w:t>RMARKT</w:t>
                      </w:r>
                    </w:p>
                    <w:p>
                      <w:pPr>
                        <w:pStyle w:val="Label A"/>
                        <w:tabs>
                          <w:tab w:val="left" w:pos="1440"/>
                          <w:tab w:val="left" w:pos="2880"/>
                          <w:tab w:val="left" w:pos="4320"/>
                        </w:tabs>
                        <w:jc w:val="center"/>
                      </w:pPr>
                      <w:r>
                        <w:rPr>
                          <w:rStyle w:val="None"/>
                          <w:rFonts w:ascii="Corporate S Light" w:hAnsi="Corporate S Light"/>
                          <w:color w:val="e7b655"/>
                          <w:sz w:val="28"/>
                          <w:szCs w:val="28"/>
                          <w:u w:color="fcf807"/>
                          <w:rtl w:val="0"/>
                          <w:lang w:val="de-DE"/>
                        </w:rPr>
                        <w:t>TRANSPARENTE KOSTEN</w:t>
                      </w:r>
                    </w:p>
                  </w:txbxContent>
                </v:textbox>
                <w10:wrap type="none" side="bothSides" anchorx="page"/>
              </v:shape>
            </w:pict>
          </mc:Fallback>
        </mc:AlternateContent>
      </w:r>
    </w:p>
    <w:p>
      <w:pPr>
        <w:pStyle w:val="Default"/>
        <w:spacing w:line="340" w:lineRule="atLeast"/>
        <w:jc w:val="both"/>
        <w:rPr>
          <w:ins w:id="15"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6"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7"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8"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ins w:id="19" w:date="2018-01-21T4:37:36 PMZ" w:author="PAN"/>
          <w:rStyle w:val="None"/>
          <w:rFonts w:ascii="Corporate S Light" w:cs="Corporate S Light" w:hAnsi="Corporate S Light" w:eastAsia="Corporate S Light"/>
          <w:color w:val="929292"/>
          <w:u w:color="929292"/>
          <w:shd w:val="clear" w:color="auto" w:fill="ffffff"/>
          <w:lang w:val="de-DE"/>
        </w:rPr>
      </w:pPr>
    </w:p>
    <w:p>
      <w:pPr>
        <w:pStyle w:val="Default"/>
        <w:spacing w:line="340" w:lineRule="atLeast"/>
        <w:jc w:val="both"/>
        <w:rPr>
          <w:rStyle w:val="None"/>
          <w:rFonts w:ascii="Corporate S Light" w:cs="Corporate S Light" w:hAnsi="Corporate S Light" w:eastAsia="Corporate S Light"/>
          <w:color w:val="929292"/>
          <w:sz w:val="27"/>
          <w:szCs w:val="27"/>
          <w:u w:color="929292"/>
          <w:shd w:val="clear" w:color="auto" w:fill="ffffff"/>
        </w:rPr>
      </w:pPr>
    </w:p>
    <w:p>
      <w:pPr>
        <w:pStyle w:val="Default"/>
        <w:spacing w:after="240" w:line="280" w:lineRule="atLeast"/>
        <w:jc w:val="both"/>
        <w:rPr>
          <w:rStyle w:val="None"/>
          <w:color w:val="5d5d5d"/>
          <w:sz w:val="15"/>
          <w:szCs w:val="15"/>
          <w:u w:color="5d5d5d"/>
          <w:shd w:val="clear" w:color="auto" w:fill="ffffff"/>
          <w:lang w:val="de-DE"/>
        </w:rPr>
      </w:pPr>
    </w:p>
    <w:p>
      <w:pPr>
        <w:pStyle w:val="Default"/>
        <w:spacing w:after="240" w:line="220" w:lineRule="atLeast"/>
        <w:jc w:val="both"/>
        <w:rPr>
          <w:rStyle w:val="None"/>
          <w:color w:val="5d5d5d"/>
          <w:sz w:val="29"/>
          <w:szCs w:val="29"/>
          <w:u w:color="5d5d5d"/>
          <w:shd w:val="clear" w:color="auto" w:fill="ffffff"/>
          <w:lang w:val="de-DE"/>
        </w:rPr>
      </w:pPr>
      <w:r>
        <w:rPr>
          <w:rStyle w:val="None"/>
          <w:color w:val="5d5d5d"/>
          <w:sz w:val="29"/>
          <w:szCs w:val="29"/>
          <w:u w:color="5d5d5d"/>
          <w:shd w:val="clear" w:color="auto" w:fill="ffffff"/>
          <w:lang w:val="de-DE"/>
        </w:rPr>
        <mc:AlternateContent>
          <mc:Choice Requires="wps">
            <w:drawing>
              <wp:anchor distT="152400" distB="152400" distL="152400" distR="152400" simplePos="0" relativeHeight="251659264" behindDoc="0" locked="0" layoutInCell="1" allowOverlap="1">
                <wp:simplePos x="0" y="0"/>
                <wp:positionH relativeFrom="page">
                  <wp:posOffset>298758</wp:posOffset>
                </wp:positionH>
                <wp:positionV relativeFrom="line">
                  <wp:posOffset>478210</wp:posOffset>
                </wp:positionV>
                <wp:extent cx="7113080" cy="447675"/>
                <wp:effectExtent l="0" t="0" r="0" b="0"/>
                <wp:wrapTopAndBottom distT="152400" distB="152400"/>
                <wp:docPr id="1073741835" name="officeArt object" descr="officeArt object"/>
                <wp:cNvGraphicFramePr/>
                <a:graphic xmlns:a="http://schemas.openxmlformats.org/drawingml/2006/main">
                  <a:graphicData uri="http://schemas.microsoft.com/office/word/2010/wordprocessingShape">
                    <wps:wsp>
                      <wps:cNvSpPr txBox="1"/>
                      <wps:spPr>
                        <a:xfrm>
                          <a:off x="0" y="0"/>
                          <a:ext cx="7113080" cy="447675"/>
                        </a:xfrm>
                        <a:prstGeom prst="rect">
                          <a:avLst/>
                        </a:prstGeom>
                        <a:solidFill>
                          <a:srgbClr val="E7B755"/>
                        </a:solidFill>
                        <a:ln w="12700" cap="flat">
                          <a:noFill/>
                          <a:miter lim="400000"/>
                        </a:ln>
                        <a:effectLst/>
                      </wps:spPr>
                      <wps:txbx>
                        <w:txbxContent>
                          <w:p>
                            <w:pPr>
                              <w:pStyle w:val="Label A A"/>
                              <w:rPr>
                                <w:rStyle w:val="None"/>
                                <w:rFonts w:ascii="Corporate S Light" w:cs="Corporate S Light" w:hAnsi="Corporate S Light" w:eastAsia="Corporate S Light"/>
                                <w:sz w:val="20"/>
                                <w:szCs w:val="20"/>
                              </w:rPr>
                            </w:pPr>
                            <w:r>
                              <w:rPr>
                                <w:rStyle w:val="None"/>
                                <w:rFonts w:ascii="Corporate S Light" w:hAnsi="Corporate S Light"/>
                                <w:sz w:val="20"/>
                                <w:szCs w:val="20"/>
                                <w:rtl w:val="0"/>
                                <w:lang w:val="de-DE"/>
                              </w:rPr>
                              <w:t>Gr</w:t>
                            </w:r>
                            <w:r>
                              <w:rPr>
                                <w:rStyle w:val="None"/>
                                <w:rFonts w:ascii="Corporate S Light" w:hAnsi="Corporate S Light" w:hint="default"/>
                                <w:sz w:val="20"/>
                                <w:szCs w:val="20"/>
                                <w:rtl w:val="0"/>
                                <w:lang w:val="de-DE"/>
                              </w:rPr>
                              <w:t>ü</w:t>
                            </w:r>
                            <w:r>
                              <w:rPr>
                                <w:rStyle w:val="None"/>
                                <w:rFonts w:ascii="Corporate S Light" w:hAnsi="Corporate S Light"/>
                                <w:sz w:val="20"/>
                                <w:szCs w:val="20"/>
                                <w:rtl w:val="0"/>
                                <w:lang w:val="de-DE"/>
                              </w:rPr>
                              <w:t>ndungskosten CHF 20</w:t>
                            </w:r>
                            <w:r>
                              <w:rPr>
                                <w:rStyle w:val="None"/>
                                <w:rFonts w:ascii="Corporate S Light" w:hAnsi="Corporate S Light" w:hint="default"/>
                                <w:sz w:val="20"/>
                                <w:szCs w:val="20"/>
                                <w:rtl w:val="0"/>
                                <w:lang w:val="de-DE"/>
                              </w:rPr>
                              <w:t>’</w:t>
                            </w:r>
                            <w:r>
                              <w:rPr>
                                <w:rStyle w:val="None"/>
                                <w:rFonts w:ascii="Corporate S Light" w:hAnsi="Corporate S Light"/>
                                <w:sz w:val="20"/>
                                <w:szCs w:val="20"/>
                                <w:rtl w:val="0"/>
                                <w:lang w:val="de-DE"/>
                              </w:rPr>
                              <w:t>000    -    J</w:t>
                            </w:r>
                            <w:r>
                              <w:rPr>
                                <w:rStyle w:val="None"/>
                                <w:rFonts w:ascii="Corporate S Light" w:hAnsi="Corporate S Light" w:hint="default"/>
                                <w:sz w:val="20"/>
                                <w:szCs w:val="20"/>
                                <w:rtl w:val="0"/>
                                <w:lang w:val="de-DE"/>
                              </w:rPr>
                              <w:t>ä</w:t>
                            </w:r>
                            <w:r>
                              <w:rPr>
                                <w:rStyle w:val="None"/>
                                <w:rFonts w:ascii="Corporate S Light" w:hAnsi="Corporate S Light"/>
                                <w:sz w:val="20"/>
                                <w:szCs w:val="20"/>
                                <w:rtl w:val="0"/>
                                <w:lang w:val="de-DE"/>
                              </w:rPr>
                              <w:t>hrliche Verwaltungskosten 20 BPS (min. CHF 20</w:t>
                            </w:r>
                            <w:r>
                              <w:rPr>
                                <w:rStyle w:val="None"/>
                                <w:rFonts w:ascii="Corporate S Light" w:hAnsi="Corporate S Light" w:hint="default"/>
                                <w:sz w:val="20"/>
                                <w:szCs w:val="20"/>
                                <w:rtl w:val="0"/>
                                <w:lang w:val="de-DE"/>
                              </w:rPr>
                              <w:t>’</w:t>
                            </w:r>
                            <w:r>
                              <w:rPr>
                                <w:rStyle w:val="None"/>
                                <w:rFonts w:ascii="Corporate S Light" w:hAnsi="Corporate S Light"/>
                                <w:sz w:val="20"/>
                                <w:szCs w:val="20"/>
                                <w:rtl w:val="0"/>
                                <w:lang w:val="de-DE"/>
                              </w:rPr>
                              <w:t xml:space="preserve">000) </w:t>
                            </w:r>
                          </w:p>
                          <w:p>
                            <w:pPr>
                              <w:pStyle w:val="Label A A"/>
                            </w:pPr>
                            <w:r>
                              <w:rPr>
                                <w:rStyle w:val="None"/>
                                <w:rFonts w:ascii="Corporate S Light" w:hAnsi="Corporate S Light"/>
                                <w:sz w:val="20"/>
                                <w:szCs w:val="20"/>
                                <w:rtl w:val="0"/>
                                <w:lang w:val="de-DE"/>
                              </w:rPr>
                              <w:t xml:space="preserve">Fixe Produktkosten   -   </w:t>
                            </w:r>
                            <w:r>
                              <w:rPr>
                                <w:rStyle w:val="None"/>
                                <w:rFonts w:ascii="Corporate S Light" w:hAnsi="Corporate S Light"/>
                                <w:sz w:val="22"/>
                                <w:szCs w:val="22"/>
                                <w:rtl w:val="0"/>
                                <w:lang w:val="de-DE"/>
                              </w:rPr>
                              <w:t>Ticketfee f</w:t>
                            </w:r>
                            <w:r>
                              <w:rPr>
                                <w:rStyle w:val="None"/>
                                <w:rFonts w:ascii="Corporate S Light" w:hAnsi="Corporate S Light" w:hint="default"/>
                                <w:sz w:val="22"/>
                                <w:szCs w:val="22"/>
                                <w:rtl w:val="0"/>
                                <w:lang w:val="de-DE"/>
                              </w:rPr>
                              <w:t>ü</w:t>
                            </w:r>
                            <w:r>
                              <w:rPr>
                                <w:rStyle w:val="None"/>
                                <w:rFonts w:ascii="Corporate S Light" w:hAnsi="Corporate S Light"/>
                                <w:sz w:val="22"/>
                                <w:szCs w:val="22"/>
                                <w:rtl w:val="0"/>
                                <w:lang w:val="de-DE"/>
                              </w:rPr>
                              <w:t>r Produkt-Anpassungen</w:t>
                            </w:r>
                            <w:r>
                              <w:rPr>
                                <w:rStyle w:val="None"/>
                                <w:rFonts w:ascii="Corporate S Light" w:hAnsi="Corporate S Light"/>
                                <w:sz w:val="20"/>
                                <w:szCs w:val="20"/>
                                <w:rtl w:val="0"/>
                                <w:lang w:val="de-DE"/>
                              </w:rPr>
                              <w:t xml:space="preserve">  -   Dokumentation inkl. KID</w:t>
                            </w:r>
                          </w:p>
                        </w:txbxContent>
                      </wps:txbx>
                      <wps:bodyPr wrap="square" lIns="50800" tIns="50800" rIns="50800" bIns="50800" numCol="1" anchor="t">
                        <a:noAutofit/>
                      </wps:bodyPr>
                    </wps:wsp>
                  </a:graphicData>
                </a:graphic>
              </wp:anchor>
            </w:drawing>
          </mc:Choice>
          <mc:Fallback>
            <w:pict>
              <v:shape id="_x0000_s1035" type="#_x0000_t202" style="visibility:visible;position:absolute;margin-left:23.5pt;margin-top:37.7pt;width:560.1pt;height:35.2pt;z-index:251659264;mso-position-horizontal:absolute;mso-position-horizontal-relative:page;mso-position-vertical:absolute;mso-position-vertical-relative:line;mso-wrap-distance-left:12.0pt;mso-wrap-distance-top:12.0pt;mso-wrap-distance-right:12.0pt;mso-wrap-distance-bottom:12.0pt;">
                <v:fill color="#E7B755" opacity="100.0%" type="solid"/>
                <v:stroke on="f" weight="1.0pt" dashstyle="solid" endcap="flat" miterlimit="400.0%" joinstyle="miter" linestyle="single" startarrow="none" startarrowwidth="medium" startarrowlength="medium" endarrow="none" endarrowwidth="medium" endarrowlength="medium"/>
                <v:textbox>
                  <w:txbxContent>
                    <w:p>
                      <w:pPr>
                        <w:pStyle w:val="Label A A"/>
                        <w:rPr>
                          <w:rStyle w:val="None"/>
                          <w:rFonts w:ascii="Corporate S Light" w:cs="Corporate S Light" w:hAnsi="Corporate S Light" w:eastAsia="Corporate S Light"/>
                          <w:sz w:val="20"/>
                          <w:szCs w:val="20"/>
                        </w:rPr>
                      </w:pPr>
                      <w:r>
                        <w:rPr>
                          <w:rStyle w:val="None"/>
                          <w:rFonts w:ascii="Corporate S Light" w:hAnsi="Corporate S Light"/>
                          <w:sz w:val="20"/>
                          <w:szCs w:val="20"/>
                          <w:rtl w:val="0"/>
                          <w:lang w:val="de-DE"/>
                        </w:rPr>
                        <w:t>Gr</w:t>
                      </w:r>
                      <w:r>
                        <w:rPr>
                          <w:rStyle w:val="None"/>
                          <w:rFonts w:ascii="Corporate S Light" w:hAnsi="Corporate S Light" w:hint="default"/>
                          <w:sz w:val="20"/>
                          <w:szCs w:val="20"/>
                          <w:rtl w:val="0"/>
                          <w:lang w:val="de-DE"/>
                        </w:rPr>
                        <w:t>ü</w:t>
                      </w:r>
                      <w:r>
                        <w:rPr>
                          <w:rStyle w:val="None"/>
                          <w:rFonts w:ascii="Corporate S Light" w:hAnsi="Corporate S Light"/>
                          <w:sz w:val="20"/>
                          <w:szCs w:val="20"/>
                          <w:rtl w:val="0"/>
                          <w:lang w:val="de-DE"/>
                        </w:rPr>
                        <w:t>ndungskosten CHF 20</w:t>
                      </w:r>
                      <w:r>
                        <w:rPr>
                          <w:rStyle w:val="None"/>
                          <w:rFonts w:ascii="Corporate S Light" w:hAnsi="Corporate S Light" w:hint="default"/>
                          <w:sz w:val="20"/>
                          <w:szCs w:val="20"/>
                          <w:rtl w:val="0"/>
                          <w:lang w:val="de-DE"/>
                        </w:rPr>
                        <w:t>’</w:t>
                      </w:r>
                      <w:r>
                        <w:rPr>
                          <w:rStyle w:val="None"/>
                          <w:rFonts w:ascii="Corporate S Light" w:hAnsi="Corporate S Light"/>
                          <w:sz w:val="20"/>
                          <w:szCs w:val="20"/>
                          <w:rtl w:val="0"/>
                          <w:lang w:val="de-DE"/>
                        </w:rPr>
                        <w:t>000    -    J</w:t>
                      </w:r>
                      <w:r>
                        <w:rPr>
                          <w:rStyle w:val="None"/>
                          <w:rFonts w:ascii="Corporate S Light" w:hAnsi="Corporate S Light" w:hint="default"/>
                          <w:sz w:val="20"/>
                          <w:szCs w:val="20"/>
                          <w:rtl w:val="0"/>
                          <w:lang w:val="de-DE"/>
                        </w:rPr>
                        <w:t>ä</w:t>
                      </w:r>
                      <w:r>
                        <w:rPr>
                          <w:rStyle w:val="None"/>
                          <w:rFonts w:ascii="Corporate S Light" w:hAnsi="Corporate S Light"/>
                          <w:sz w:val="20"/>
                          <w:szCs w:val="20"/>
                          <w:rtl w:val="0"/>
                          <w:lang w:val="de-DE"/>
                        </w:rPr>
                        <w:t>hrliche Verwaltungskosten 20 BPS (min. CHF 20</w:t>
                      </w:r>
                      <w:r>
                        <w:rPr>
                          <w:rStyle w:val="None"/>
                          <w:rFonts w:ascii="Corporate S Light" w:hAnsi="Corporate S Light" w:hint="default"/>
                          <w:sz w:val="20"/>
                          <w:szCs w:val="20"/>
                          <w:rtl w:val="0"/>
                          <w:lang w:val="de-DE"/>
                        </w:rPr>
                        <w:t>’</w:t>
                      </w:r>
                      <w:r>
                        <w:rPr>
                          <w:rStyle w:val="None"/>
                          <w:rFonts w:ascii="Corporate S Light" w:hAnsi="Corporate S Light"/>
                          <w:sz w:val="20"/>
                          <w:szCs w:val="20"/>
                          <w:rtl w:val="0"/>
                          <w:lang w:val="de-DE"/>
                        </w:rPr>
                        <w:t xml:space="preserve">000) </w:t>
                      </w:r>
                    </w:p>
                    <w:p>
                      <w:pPr>
                        <w:pStyle w:val="Label A A"/>
                      </w:pPr>
                      <w:r>
                        <w:rPr>
                          <w:rStyle w:val="None"/>
                          <w:rFonts w:ascii="Corporate S Light" w:hAnsi="Corporate S Light"/>
                          <w:sz w:val="20"/>
                          <w:szCs w:val="20"/>
                          <w:rtl w:val="0"/>
                          <w:lang w:val="de-DE"/>
                        </w:rPr>
                        <w:t xml:space="preserve">Fixe Produktkosten   -   </w:t>
                      </w:r>
                      <w:r>
                        <w:rPr>
                          <w:rStyle w:val="None"/>
                          <w:rFonts w:ascii="Corporate S Light" w:hAnsi="Corporate S Light"/>
                          <w:sz w:val="22"/>
                          <w:szCs w:val="22"/>
                          <w:rtl w:val="0"/>
                          <w:lang w:val="de-DE"/>
                        </w:rPr>
                        <w:t>Ticketfee f</w:t>
                      </w:r>
                      <w:r>
                        <w:rPr>
                          <w:rStyle w:val="None"/>
                          <w:rFonts w:ascii="Corporate S Light" w:hAnsi="Corporate S Light" w:hint="default"/>
                          <w:sz w:val="22"/>
                          <w:szCs w:val="22"/>
                          <w:rtl w:val="0"/>
                          <w:lang w:val="de-DE"/>
                        </w:rPr>
                        <w:t>ü</w:t>
                      </w:r>
                      <w:r>
                        <w:rPr>
                          <w:rStyle w:val="None"/>
                          <w:rFonts w:ascii="Corporate S Light" w:hAnsi="Corporate S Light"/>
                          <w:sz w:val="22"/>
                          <w:szCs w:val="22"/>
                          <w:rtl w:val="0"/>
                          <w:lang w:val="de-DE"/>
                        </w:rPr>
                        <w:t>r Produkt-Anpassungen</w:t>
                      </w:r>
                      <w:r>
                        <w:rPr>
                          <w:rStyle w:val="None"/>
                          <w:rFonts w:ascii="Corporate S Light" w:hAnsi="Corporate S Light"/>
                          <w:sz w:val="20"/>
                          <w:szCs w:val="20"/>
                          <w:rtl w:val="0"/>
                          <w:lang w:val="de-DE"/>
                        </w:rPr>
                        <w:t xml:space="preserve">  -   Dokumentation inkl. KID</w:t>
                      </w:r>
                    </w:p>
                  </w:txbxContent>
                </v:textbox>
                <w10:wrap type="topAndBottom" side="bothSides" anchorx="page"/>
              </v:shape>
            </w:pict>
          </mc:Fallback>
        </mc:AlternateContent>
      </w:r>
    </w:p>
    <w:p>
      <w:pPr>
        <w:pStyle w:val="Default"/>
        <w:spacing w:line="20" w:lineRule="atLeast"/>
        <w:jc w:val="both"/>
        <w:rPr>
          <w:rStyle w:val="None"/>
          <w:color w:val="5d5d5d"/>
          <w:u w:color="5d5d5d"/>
          <w:shd w:val="clear" w:color="auto" w:fill="ffffff"/>
          <w:lang w:val="de-DE"/>
        </w:rPr>
      </w:pPr>
    </w:p>
    <w:p>
      <w:pPr>
        <w:pStyle w:val="Default"/>
        <w:spacing w:line="20" w:lineRule="atLeast"/>
        <w:jc w:val="both"/>
        <w:rPr>
          <w:rStyle w:val="None"/>
          <w:color w:val="5d5d5d"/>
          <w:sz w:val="13"/>
          <w:szCs w:val="13"/>
          <w:u w:color="5d5d5d"/>
          <w:shd w:val="clear" w:color="auto" w:fill="ffffff"/>
          <w:lang w:val="de-DE"/>
        </w:rPr>
      </w:pPr>
    </w:p>
    <w:p>
      <w:pPr>
        <w:pStyle w:val="Default"/>
        <w:spacing w:line="60" w:lineRule="atLeast"/>
        <w:jc w:val="both"/>
      </w:pPr>
      <w:r>
        <w:rPr>
          <w:rStyle w:val="None"/>
          <w:rFonts w:ascii="Corporate S Light" w:hAnsi="Corporate S Light"/>
          <w:color w:val="929292"/>
          <w:sz w:val="24"/>
          <w:szCs w:val="24"/>
          <w:u w:color="929292"/>
          <w:shd w:val="clear" w:color="auto" w:fill="ffffff"/>
          <w:rtl w:val="0"/>
          <w:lang w:val="de-DE"/>
        </w:rPr>
        <w:t>Die GenTwo AG ist ein Finanzdienstleister, der auf der einzigartigen Erfahrung und dem soliden Erfolg seines Teams aufbaut. Wir haben die qualifiziertesten und erfahrensten Experten zusammen mit einer flexiblen und effizienten IT-L</w:t>
      </w:r>
      <w:r>
        <w:rPr>
          <w:rStyle w:val="None"/>
          <w:rFonts w:ascii="Corporate S Light" w:hAnsi="Corporate S Light" w:hint="default"/>
          <w:color w:val="929292"/>
          <w:sz w:val="24"/>
          <w:szCs w:val="24"/>
          <w:u w:color="929292"/>
          <w:shd w:val="clear" w:color="auto" w:fill="ffffff"/>
          <w:rtl w:val="0"/>
          <w:lang w:val="de-DE"/>
        </w:rPr>
        <w:t>ö</w:t>
      </w:r>
      <w:r>
        <w:rPr>
          <w:rStyle w:val="None"/>
          <w:rFonts w:ascii="Corporate S Light" w:hAnsi="Corporate S Light"/>
          <w:color w:val="929292"/>
          <w:sz w:val="24"/>
          <w:szCs w:val="24"/>
          <w:u w:color="929292"/>
          <w:shd w:val="clear" w:color="auto" w:fill="ffffff"/>
          <w:rtl w:val="0"/>
          <w:lang w:val="de-DE"/>
        </w:rPr>
        <w:t>sung zum Nutzen unserer Kunden und Gesch</w:t>
      </w:r>
      <w:r>
        <w:rPr>
          <w:rStyle w:val="None"/>
          <w:rFonts w:ascii="Corporate S Light" w:hAnsi="Corporate S Light" w:hint="default"/>
          <w:color w:val="929292"/>
          <w:sz w:val="24"/>
          <w:szCs w:val="24"/>
          <w:u w:color="929292"/>
          <w:shd w:val="clear" w:color="auto" w:fill="ffffff"/>
          <w:rtl w:val="0"/>
          <w:lang w:val="de-DE"/>
        </w:rPr>
        <w:t>ä</w:t>
      </w:r>
      <w:r>
        <w:rPr>
          <w:rStyle w:val="None"/>
          <w:rFonts w:ascii="Corporate S Light" w:hAnsi="Corporate S Light"/>
          <w:color w:val="929292"/>
          <w:sz w:val="24"/>
          <w:szCs w:val="24"/>
          <w:u w:color="929292"/>
          <w:shd w:val="clear" w:color="auto" w:fill="ffffff"/>
          <w:rtl w:val="0"/>
          <w:lang w:val="de-DE"/>
        </w:rPr>
        <w:t>ftspartner vereint.</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rporate S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819"/>
        <w:tab w:val="right" w:pos="9612"/>
        <w:tab w:val="clear" w:pos="9020"/>
      </w:tabs>
    </w:pPr>
    <w:r>
      <w:rPr>
        <w:color w:val="e7b655"/>
        <w:sz w:val="20"/>
        <w:szCs w:val="20"/>
        <w:u w:color="e7b655"/>
        <w:lang w:val="de-DE"/>
      </w:rPr>
      <w:tab/>
    </w:r>
    <w:r>
      <w:rPr>
        <w:color w:val="e7b655"/>
        <w:sz w:val="20"/>
        <w:szCs w:val="20"/>
        <w:u w:color="e7b655"/>
        <w:rtl w:val="0"/>
        <w:lang w:val="en-US"/>
      </w:rPr>
      <w:t>GenTwo AG  I  Rennweg 28  I  CH-8001 Z</w:t>
    </w:r>
    <w:r>
      <w:rPr>
        <w:color w:val="e7b655"/>
        <w:sz w:val="20"/>
        <w:szCs w:val="20"/>
        <w:u w:color="e7b655"/>
        <w:rtl w:val="0"/>
        <w:lang w:val="en-US"/>
      </w:rPr>
      <w:t>ü</w:t>
    </w:r>
    <w:r>
      <w:rPr>
        <w:color w:val="e7b655"/>
        <w:sz w:val="20"/>
        <w:szCs w:val="20"/>
        <w:u w:color="e7b655"/>
        <w:rtl w:val="0"/>
        <w:lang w:val="en-US"/>
      </w:rPr>
      <w:t xml:space="preserve">rich  I  </w:t>
    </w:r>
    <w:r>
      <w:rPr>
        <w:rStyle w:val="Hyperlink.0"/>
        <w:color w:val="e7b655"/>
        <w:sz w:val="20"/>
        <w:szCs w:val="20"/>
        <w:u w:val="single" w:color="e7b655"/>
        <w:lang w:val="en-US"/>
      </w:rPr>
      <w:fldChar w:fldCharType="begin" w:fldLock="0"/>
    </w:r>
    <w:r>
      <w:rPr>
        <w:rStyle w:val="Hyperlink.0"/>
        <w:color w:val="e7b655"/>
        <w:sz w:val="20"/>
        <w:szCs w:val="20"/>
        <w:u w:val="single" w:color="e7b655"/>
        <w:lang w:val="en-US"/>
      </w:rPr>
      <w:instrText xml:space="preserve"> HYPERLINK "http://www.neofp.com"</w:instrText>
    </w:r>
    <w:r>
      <w:rPr>
        <w:rStyle w:val="Hyperlink.0"/>
        <w:color w:val="e7b655"/>
        <w:sz w:val="20"/>
        <w:szCs w:val="20"/>
        <w:u w:val="single" w:color="e7b655"/>
        <w:lang w:val="en-US"/>
      </w:rPr>
      <w:fldChar w:fldCharType="separate" w:fldLock="0"/>
    </w:r>
    <w:r>
      <w:rPr>
        <w:rStyle w:val="Hyperlink.0"/>
        <w:color w:val="e7b655"/>
        <w:sz w:val="20"/>
        <w:szCs w:val="20"/>
        <w:u w:val="single" w:color="e7b655"/>
        <w:rtl w:val="0"/>
        <w:lang w:val="en-US"/>
      </w:rPr>
      <w:t>www.g2fp.com</w:t>
    </w:r>
    <w:r>
      <w:rPr/>
      <w:fldChar w:fldCharType="end" w:fldLock="0"/>
    </w:r>
    <w:r>
      <w:rPr>
        <w:rStyle w:val="None"/>
        <w:color w:val="e7b655"/>
        <w:sz w:val="20"/>
        <w:szCs w:val="20"/>
        <w:u w:color="e7b655"/>
        <w:rtl w:val="0"/>
        <w:lang w:val="en-US"/>
      </w:rPr>
      <w:t xml:space="preserve">  I  contact@g2fp.com  I  +41 44 5</w:t>
    </w:r>
    <w:r>
      <w:rPr>
        <w:rStyle w:val="None"/>
        <w:color w:val="e7b655"/>
        <w:sz w:val="20"/>
        <w:szCs w:val="20"/>
        <w:u w:color="e7b655"/>
        <w:rtl w:val="0"/>
        <w:lang w:val="en-US"/>
      </w:rPr>
      <w:t>12 75 00</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819"/>
        <w:tab w:val="right" w:pos="9612"/>
        <w:tab w:val="clear" w:pos="9020"/>
      </w:tabs>
    </w:pPr>
  </w:p>
  <w:p>
    <w:pPr>
      <w:pStyle w:val="Header &amp; Footer A"/>
      <w:tabs>
        <w:tab w:val="center" w:pos="4819"/>
        <w:tab w:val="right" w:pos="9612"/>
        <w:tab w:val="clear" w:pos="9020"/>
      </w:tabs>
    </w:pPr>
  </w:p>
  <w:p>
    <w:pPr>
      <w:pStyle w:val="Header &amp; Footer A"/>
      <w:tabs>
        <w:tab w:val="center" w:pos="4819"/>
        <w:tab w:val="right" w:pos="9612"/>
        <w:tab w:val="clear" w:pos="9020"/>
      </w:tabs>
      <w:spacing w:after="100" w:line="480" w:lineRule="atLeast"/>
      <w:rPr>
        <w:rFonts w:ascii="Arial Unicode MS" w:hAnsi="Arial Unicode MS"/>
        <w:color w:val="929292"/>
        <w:sz w:val="44"/>
        <w:szCs w:val="44"/>
        <w:u w:color="929292"/>
        <w:shd w:val="clear" w:color="auto" w:fill="ffffff"/>
      </w:rPr>
    </w:pPr>
    <w:r>
      <w:rPr>
        <w:rFonts w:ascii="Corporate S Light" w:hAnsi="Corporate S Light"/>
        <w:color w:val="929292"/>
        <w:sz w:val="44"/>
        <w:szCs w:val="44"/>
        <w:u w:color="929292"/>
        <w:shd w:val="clear" w:color="auto" w:fill="ffffff"/>
      </w:rPr>
      <w:tab/>
    </w:r>
  </w:p>
  <w:p>
    <w:pPr>
      <w:pStyle w:val="Header &amp; Footer A"/>
      <w:tabs>
        <w:tab w:val="center" w:pos="4819"/>
        <w:tab w:val="right" w:pos="9612"/>
        <w:tab w:val="clear" w:pos="9020"/>
      </w:tabs>
      <w:spacing w:after="100" w:line="480" w:lineRule="atLeast"/>
      <w:jc w:val="right"/>
    </w:pPr>
    <w:r>
      <w:rPr>
        <w:rFonts w:ascii="Corporate S Light" w:hAnsi="Corporate S Light"/>
        <w:color w:val="e7b655"/>
        <w:sz w:val="45"/>
        <w:szCs w:val="45"/>
        <w:u w:color="929292"/>
        <w:shd w:val="clear" w:color="auto" w:fill="ffffff"/>
        <w:rtl w:val="0"/>
        <w:lang w:val="de-DE"/>
      </w:rPr>
      <w:t>LOW COST. FIRST CLASS.</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 w:type="character" w:styleId="None">
    <w:name w:val="None"/>
  </w:style>
  <w:style w:type="character" w:styleId="Hyperlink.0">
    <w:name w:val="Hyperlink.0"/>
    <w:basedOn w:val="None"/>
    <w:next w:val="Hyperlink.0"/>
    <w:rPr>
      <w:color w:val="e7b655"/>
      <w:sz w:val="20"/>
      <w:szCs w:val="20"/>
      <w:u w:val="single" w:color="e7b655"/>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abel A">
    <w:name w:val="Label A"/>
    <w:next w:val="Label A"/>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Label A A">
    <w:name w:val="Label A A"/>
    <w:next w:val="Label A A"/>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Helvetica Neue" w:cs="Arial Unicode MS" w:hAnsi="Helvetica Neue" w:eastAsia="Arial Unicode MS"/>
      <w:b w:val="0"/>
      <w:bCs w:val="0"/>
      <w:i w:val="0"/>
      <w:iCs w:val="0"/>
      <w:caps w:val="0"/>
      <w:smallCaps w:val="0"/>
      <w:strike w:val="0"/>
      <w:dstrike w:val="0"/>
      <w:outline w:val="0"/>
      <w:color w:val="ffffff"/>
      <w:spacing w:val="0"/>
      <w:kern w:val="0"/>
      <w:position w:val="0"/>
      <w:sz w:val="24"/>
      <w:szCs w:val="24"/>
      <w:u w:val="none" w:color="ffffff"/>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